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A3E57" w14:textId="2A207D98" w:rsidR="00BF678C" w:rsidRPr="00EF289D" w:rsidRDefault="00BF678C" w:rsidP="003336CF">
      <w:pPr>
        <w:jc w:val="right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EELNÕU</w:t>
      </w:r>
    </w:p>
    <w:p w14:paraId="46B0E5AD" w14:textId="69A1C126" w:rsidR="00426E5B" w:rsidRPr="00EF289D" w:rsidRDefault="005833CD" w:rsidP="003336CF">
      <w:pPr>
        <w:jc w:val="right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29.07</w:t>
      </w:r>
      <w:r w:rsidR="000A5DDC" w:rsidRPr="00EF289D">
        <w:rPr>
          <w:rFonts w:ascii="Times New Roman" w:hAnsi="Times New Roman" w:cs="Times New Roman"/>
          <w:sz w:val="24"/>
          <w:szCs w:val="24"/>
        </w:rPr>
        <w:t>.</w:t>
      </w:r>
      <w:r w:rsidR="00426E5B" w:rsidRPr="00EF289D">
        <w:rPr>
          <w:rFonts w:ascii="Times New Roman" w:hAnsi="Times New Roman" w:cs="Times New Roman"/>
          <w:sz w:val="24"/>
          <w:szCs w:val="24"/>
        </w:rPr>
        <w:t>202</w:t>
      </w:r>
      <w:r w:rsidR="00CB3EF1" w:rsidRPr="00EF289D">
        <w:rPr>
          <w:rFonts w:ascii="Times New Roman" w:hAnsi="Times New Roman" w:cs="Times New Roman"/>
          <w:sz w:val="24"/>
          <w:szCs w:val="24"/>
        </w:rPr>
        <w:t>4</w:t>
      </w:r>
    </w:p>
    <w:p w14:paraId="14CE9A2E" w14:textId="77777777" w:rsidR="00FD2661" w:rsidRPr="00EF289D" w:rsidRDefault="00FD2661" w:rsidP="003336C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F56640C" w14:textId="77777777" w:rsidR="00BF678C" w:rsidRPr="00EF289D" w:rsidRDefault="00BF678C" w:rsidP="00333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7F79CD" w14:textId="1BC8D369" w:rsidR="00413E6F" w:rsidRPr="00EF289D" w:rsidRDefault="00413E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289D">
        <w:rPr>
          <w:rFonts w:ascii="Times New Roman" w:hAnsi="Times New Roman" w:cs="Times New Roman"/>
          <w:b/>
          <w:bCs/>
          <w:sz w:val="24"/>
          <w:szCs w:val="24"/>
        </w:rPr>
        <w:t xml:space="preserve">Riigilõivuseaduse </w:t>
      </w:r>
      <w:del w:id="0" w:author="Mari Koik" w:date="2024-08-19T14:43:00Z">
        <w:r w:rsidRPr="00EF289D" w:rsidDel="00A531C8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muutmise ja </w:delText>
        </w:r>
        <w:r w:rsidR="00904FE8" w:rsidRPr="00EF289D" w:rsidDel="00A531C8">
          <w:rPr>
            <w:rFonts w:ascii="Times New Roman" w:hAnsi="Times New Roman" w:cs="Times New Roman"/>
            <w:b/>
            <w:bCs/>
            <w:sz w:val="24"/>
            <w:szCs w:val="24"/>
          </w:rPr>
          <w:delText>sellest tulenevalt</w:delText>
        </w:r>
      </w:del>
      <w:ins w:id="1" w:author="Mari Koik" w:date="2024-08-19T14:43:00Z">
        <w:r w:rsidR="00A531C8">
          <w:rPr>
            <w:rFonts w:ascii="Times New Roman" w:hAnsi="Times New Roman" w:cs="Times New Roman"/>
            <w:b/>
            <w:bCs/>
            <w:sz w:val="24"/>
            <w:szCs w:val="24"/>
          </w:rPr>
          <w:t>ning</w:t>
        </w:r>
      </w:ins>
      <w:r w:rsidR="00904FE8" w:rsidRPr="00EF28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289D">
        <w:rPr>
          <w:rFonts w:ascii="Times New Roman" w:hAnsi="Times New Roman" w:cs="Times New Roman"/>
          <w:b/>
          <w:bCs/>
          <w:sz w:val="24"/>
          <w:szCs w:val="24"/>
        </w:rPr>
        <w:t xml:space="preserve">narkootiliste ja psühhotroopsete ainete ning nende lähteainete seaduse muutmise seadus </w:t>
      </w:r>
    </w:p>
    <w:p w14:paraId="10491567" w14:textId="47501F92" w:rsidR="00BF678C" w:rsidRPr="00EF289D" w:rsidRDefault="00413E6F" w:rsidP="00413E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289D">
        <w:rPr>
          <w:rFonts w:ascii="Times New Roman" w:hAnsi="Times New Roman" w:cs="Times New Roman"/>
          <w:b/>
          <w:bCs/>
          <w:sz w:val="24"/>
          <w:szCs w:val="24"/>
        </w:rPr>
        <w:t>(riigilõivud tervise- ja sotsiaalvaldkonnas)</w:t>
      </w:r>
    </w:p>
    <w:p w14:paraId="17284326" w14:textId="77777777" w:rsidR="00FD2661" w:rsidRPr="00EF289D" w:rsidRDefault="00FD2661" w:rsidP="003336CF">
      <w:pPr>
        <w:rPr>
          <w:rFonts w:ascii="Times New Roman" w:hAnsi="Times New Roman" w:cs="Times New Roman"/>
          <w:sz w:val="24"/>
          <w:szCs w:val="24"/>
        </w:rPr>
      </w:pPr>
    </w:p>
    <w:p w14:paraId="08BDCC3B" w14:textId="1F58C207" w:rsidR="00BF678C" w:rsidRPr="00EF289D" w:rsidRDefault="00BF678C" w:rsidP="003336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289D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="00F50CA9" w:rsidRPr="00EF289D">
        <w:rPr>
          <w:rFonts w:ascii="Times New Roman" w:hAnsi="Times New Roman" w:cs="Times New Roman"/>
          <w:b/>
          <w:bCs/>
          <w:sz w:val="24"/>
          <w:szCs w:val="24"/>
        </w:rPr>
        <w:t>Riigilõivu</w:t>
      </w:r>
      <w:r w:rsidRPr="00EF289D">
        <w:rPr>
          <w:rFonts w:ascii="Times New Roman" w:hAnsi="Times New Roman" w:cs="Times New Roman"/>
          <w:b/>
          <w:bCs/>
          <w:sz w:val="24"/>
          <w:szCs w:val="24"/>
        </w:rPr>
        <w:t>seaduse muutmine</w:t>
      </w:r>
    </w:p>
    <w:p w14:paraId="53BF7875" w14:textId="77777777" w:rsidR="00BF678C" w:rsidRPr="00EF289D" w:rsidRDefault="00BF678C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50B033" w14:textId="7DC4E29E" w:rsidR="00BF678C" w:rsidRPr="00EF289D" w:rsidRDefault="008D6839" w:rsidP="003336CF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Riigilõivu</w:t>
      </w:r>
      <w:r w:rsidR="00BF678C" w:rsidRPr="00EF289D">
        <w:rPr>
          <w:rFonts w:ascii="Times New Roman" w:hAnsi="Times New Roman" w:cs="Times New Roman"/>
          <w:sz w:val="24"/>
          <w:szCs w:val="24"/>
        </w:rPr>
        <w:t>seaduses tehakse järgmised muudatused:</w:t>
      </w:r>
    </w:p>
    <w:p w14:paraId="3490B9C1" w14:textId="77777777" w:rsidR="00175790" w:rsidRPr="00EF289D" w:rsidRDefault="00175790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978209" w14:textId="6D2DF9C4" w:rsidR="00B17696" w:rsidRPr="00EF289D" w:rsidRDefault="00B17696" w:rsidP="00EB0B14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paragrahvi 279 punkt </w:t>
      </w:r>
      <w:r w:rsidR="0EF086E6" w:rsidRPr="00EF289D">
        <w:rPr>
          <w:rFonts w:ascii="Times New Roman" w:eastAsia="Times New Roman" w:hAnsi="Times New Roman" w:cs="Times New Roman"/>
          <w:sz w:val="24"/>
          <w:szCs w:val="24"/>
        </w:rPr>
        <w:t>1 muudetakse j</w:t>
      </w:r>
      <w:r w:rsidR="1CB69139" w:rsidRPr="00EF289D">
        <w:rPr>
          <w:rFonts w:ascii="Times New Roman" w:eastAsia="Times New Roman" w:hAnsi="Times New Roman" w:cs="Times New Roman"/>
          <w:sz w:val="24"/>
          <w:szCs w:val="24"/>
        </w:rPr>
        <w:t>a sõnastatakse järgmiselt:</w:t>
      </w:r>
    </w:p>
    <w:p w14:paraId="53170D84" w14:textId="77777777" w:rsidR="003336CF" w:rsidRPr="00EF289D" w:rsidRDefault="003336CF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DD3A36" w14:textId="76667157" w:rsidR="00B17696" w:rsidRPr="00EF289D" w:rsidRDefault="00B17696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„</w:t>
      </w:r>
      <w:r w:rsidR="1CB69139" w:rsidRPr="00EF289D">
        <w:rPr>
          <w:rFonts w:ascii="Times New Roman" w:eastAsia="Times New Roman" w:hAnsi="Times New Roman" w:cs="Times New Roman"/>
          <w:sz w:val="24"/>
          <w:szCs w:val="24"/>
        </w:rPr>
        <w:t>1) ravimite tootmise tegevusloa puhul, välja arvatud ravimtaimede pakendamine ja vere tootmine, – 2500 eurot</w:t>
      </w:r>
      <w:r w:rsidR="5A49D1B6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4D619A17" w14:textId="3BC64FFE" w:rsidR="5A49D1B6" w:rsidRPr="00EF289D" w:rsidRDefault="5A49D1B6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F4D27A" w14:textId="5E76EA98" w:rsidR="18466966" w:rsidRPr="00EF289D" w:rsidRDefault="18466966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paragrahvi 279 </w:t>
      </w:r>
      <w:r w:rsidR="0041204B" w:rsidRPr="00EF289D">
        <w:rPr>
          <w:rFonts w:ascii="Times New Roman" w:eastAsia="Times New Roman" w:hAnsi="Times New Roman" w:cs="Times New Roman"/>
          <w:sz w:val="24"/>
          <w:szCs w:val="24"/>
        </w:rPr>
        <w:t>täiendatakse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punkt</w:t>
      </w:r>
      <w:r w:rsidR="0041204B" w:rsidRPr="00EF289D">
        <w:rPr>
          <w:rFonts w:ascii="Times New Roman" w:eastAsia="Times New Roman" w:hAnsi="Times New Roman" w:cs="Times New Roman"/>
          <w:sz w:val="24"/>
          <w:szCs w:val="24"/>
        </w:rPr>
        <w:t>iga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EF289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järgmises sõnastuses:</w:t>
      </w:r>
    </w:p>
    <w:p w14:paraId="13AE432B" w14:textId="77777777" w:rsidR="003336CF" w:rsidRPr="00EF289D" w:rsidRDefault="003336CF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E7FF92" w14:textId="77E12751" w:rsidR="18466966" w:rsidRPr="00EF289D" w:rsidRDefault="18466966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„</w:t>
      </w:r>
      <w:r w:rsidR="0EF086E6" w:rsidRPr="00EF289D">
        <w:rPr>
          <w:rFonts w:ascii="Times New Roman" w:eastAsia="Times New Roman" w:hAnsi="Times New Roman" w:cs="Times New Roman"/>
          <w:sz w:val="24"/>
          <w:szCs w:val="24"/>
        </w:rPr>
        <w:t>1</w:t>
      </w:r>
      <w:r w:rsidR="0EF086E6" w:rsidRPr="00EF289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EF086E6" w:rsidRPr="00EF289D">
        <w:rPr>
          <w:rFonts w:ascii="Times New Roman" w:eastAsia="Times New Roman" w:hAnsi="Times New Roman" w:cs="Times New Roman"/>
          <w:sz w:val="24"/>
          <w:szCs w:val="24"/>
        </w:rPr>
        <w:t>) ravimite tootmise tegevusloa puhul verepreparaatide tootmiseks – 2000 eurot;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15E5E285" w14:textId="68E296C0" w:rsidR="1680ED86" w:rsidRPr="00EF289D" w:rsidRDefault="1680ED86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33097" w14:textId="7A0E2606" w:rsidR="1680ED86" w:rsidRPr="00EF289D" w:rsidRDefault="5DF399BA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279 punktis 2 asendatakse arv „150“ arvuga „500“;</w:t>
      </w:r>
    </w:p>
    <w:p w14:paraId="20C0A1FD" w14:textId="77777777" w:rsidR="00F07881" w:rsidRPr="00EF289D" w:rsidRDefault="00F07881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038A123" w14:textId="2FF60144" w:rsidR="1680ED86" w:rsidRPr="00EF289D" w:rsidRDefault="5DF399BA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paragrahvi 279 punktis </w:t>
      </w:r>
      <w:r w:rsidR="0C586F8F" w:rsidRPr="00EF289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asendatakse arv „1000“ arvuga „2000“;</w:t>
      </w:r>
    </w:p>
    <w:p w14:paraId="63983466" w14:textId="77777777" w:rsidR="00F07881" w:rsidRPr="00EF289D" w:rsidRDefault="00F07881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5D885F8" w14:textId="69AC9FEF" w:rsidR="1CD9CA2F" w:rsidRPr="00EF289D" w:rsidRDefault="202309A3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paragrahvi </w:t>
      </w:r>
      <w:r w:rsidR="36364891" w:rsidRPr="00EF289D">
        <w:rPr>
          <w:rFonts w:ascii="Times New Roman" w:eastAsia="Times New Roman" w:hAnsi="Times New Roman" w:cs="Times New Roman"/>
          <w:sz w:val="24"/>
          <w:szCs w:val="24"/>
        </w:rPr>
        <w:t>279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punkt 4 muudetakse ja sõnastatakse järgmiselt:</w:t>
      </w:r>
    </w:p>
    <w:p w14:paraId="209E6696" w14:textId="76509E30" w:rsidR="003336CF" w:rsidRPr="00EF289D" w:rsidRDefault="003336CF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22E887" w14:textId="35158F45" w:rsidR="1CD9CA2F" w:rsidRPr="00EF289D" w:rsidRDefault="202309A3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4) </w:t>
      </w:r>
      <w:r w:rsidR="00930E5A"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ravimi </w:t>
      </w: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valmistamisõigusega apteegi tegevusloa puhul – 1000 eurot;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3A654D22" w14:textId="5401C0D5" w:rsidR="1680ED86" w:rsidRPr="00EF289D" w:rsidRDefault="1680ED86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F392A2" w14:textId="276166BB" w:rsidR="3F8D6483" w:rsidRPr="00EF289D" w:rsidRDefault="3F8D6483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paragrahvi 279 punkt 5 muudetakse </w:t>
      </w:r>
      <w:r w:rsidR="003336CF" w:rsidRPr="00EF289D">
        <w:rPr>
          <w:rFonts w:ascii="Times New Roman" w:eastAsia="Times New Roman" w:hAnsi="Times New Roman" w:cs="Times New Roman"/>
          <w:sz w:val="24"/>
          <w:szCs w:val="24"/>
        </w:rPr>
        <w:t>ja sõnastatakse järgmiselt:</w:t>
      </w:r>
    </w:p>
    <w:p w14:paraId="219A238A" w14:textId="77777777" w:rsidR="003336CF" w:rsidRPr="00EF289D" w:rsidRDefault="003336CF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6D817F" w14:textId="68E7B81B" w:rsidR="3F8D6483" w:rsidRPr="00EF289D" w:rsidRDefault="202309A3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904FE8"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5</w:t>
      </w: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) </w:t>
      </w:r>
      <w:r w:rsidR="00930E5A"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ravimi </w:t>
      </w: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valmistamisõiguseta apteegi tegevusloa puhul – 500 eurot;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5EFF9D62" w14:textId="77777777" w:rsidR="5DF399BA" w:rsidRPr="00EF289D" w:rsidRDefault="5DF399BA" w:rsidP="00AB2030">
      <w:pPr>
        <w:pStyle w:val="Loendilik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C3A1E1" w14:textId="5F39082F" w:rsidR="33756282" w:rsidRPr="00EF289D" w:rsidRDefault="718AE7C1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279 punkt</w:t>
      </w:r>
      <w:r w:rsidR="1BE56FC4" w:rsidRPr="00EF289D">
        <w:rPr>
          <w:rFonts w:ascii="Times New Roman" w:eastAsia="Times New Roman" w:hAnsi="Times New Roman" w:cs="Times New Roman"/>
          <w:sz w:val="24"/>
          <w:szCs w:val="24"/>
        </w:rPr>
        <w:t xml:space="preserve"> 6 tunnistatakse kehtetuks;</w:t>
      </w:r>
    </w:p>
    <w:p w14:paraId="3C78189A" w14:textId="77777777" w:rsidR="009251A0" w:rsidRPr="00EF289D" w:rsidRDefault="009251A0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BB22188" w14:textId="36B7D1DC" w:rsidR="33756282" w:rsidRPr="00EF289D" w:rsidRDefault="1BE56FC4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paragrahvi 279 punktis </w:t>
      </w:r>
      <w:r w:rsidR="78A3CB45" w:rsidRPr="00EF289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asendatakse arv „1</w:t>
      </w:r>
      <w:r w:rsidR="78A3CB45" w:rsidRPr="00EF289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0“ arvuga „</w:t>
      </w:r>
      <w:r w:rsidR="78A3CB45" w:rsidRPr="00EF289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00“;</w:t>
      </w:r>
    </w:p>
    <w:p w14:paraId="5FF12D7B" w14:textId="77777777" w:rsidR="009251A0" w:rsidRPr="00EF289D" w:rsidRDefault="009251A0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8740B2" w14:textId="13FD1E4A" w:rsidR="003E10F8" w:rsidRPr="00EF289D" w:rsidRDefault="008B71B2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</w:t>
      </w:r>
      <w:r w:rsidR="004A7649" w:rsidRPr="00EF289D">
        <w:rPr>
          <w:rFonts w:ascii="Times New Roman" w:eastAsia="Times New Roman" w:hAnsi="Times New Roman" w:cs="Times New Roman"/>
          <w:sz w:val="24"/>
          <w:szCs w:val="24"/>
        </w:rPr>
        <w:t>80</w:t>
      </w:r>
      <w:r w:rsidR="006752B6" w:rsidRPr="00EF2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7422FF18" w:rsidRPr="00EF289D">
        <w:rPr>
          <w:rFonts w:ascii="Times New Roman" w:eastAsia="Times New Roman" w:hAnsi="Times New Roman" w:cs="Times New Roman"/>
          <w:sz w:val="24"/>
          <w:szCs w:val="24"/>
        </w:rPr>
        <w:t xml:space="preserve">punktis 1 </w:t>
      </w:r>
      <w:r w:rsidR="006752B6" w:rsidRPr="00EF289D">
        <w:rPr>
          <w:rFonts w:ascii="Times New Roman" w:eastAsia="Times New Roman" w:hAnsi="Times New Roman" w:cs="Times New Roman"/>
          <w:sz w:val="24"/>
          <w:szCs w:val="24"/>
        </w:rPr>
        <w:t>asendatakse arv „</w:t>
      </w:r>
      <w:r w:rsidR="7C25F1A1" w:rsidRPr="00EF289D">
        <w:rPr>
          <w:rFonts w:ascii="Times New Roman" w:eastAsia="Times New Roman" w:hAnsi="Times New Roman" w:cs="Times New Roman"/>
          <w:sz w:val="24"/>
          <w:szCs w:val="24"/>
        </w:rPr>
        <w:t>50</w:t>
      </w:r>
      <w:r w:rsidR="006752B6" w:rsidRPr="00EF289D">
        <w:rPr>
          <w:rFonts w:ascii="Times New Roman" w:eastAsia="Times New Roman" w:hAnsi="Times New Roman" w:cs="Times New Roman"/>
          <w:sz w:val="24"/>
          <w:szCs w:val="24"/>
        </w:rPr>
        <w:t>0“ arvuga „</w:t>
      </w:r>
      <w:r w:rsidR="7C25F1A1" w:rsidRPr="00EF289D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6752B6" w:rsidRPr="00EF289D">
        <w:rPr>
          <w:rFonts w:ascii="Times New Roman" w:eastAsia="Times New Roman" w:hAnsi="Times New Roman" w:cs="Times New Roman"/>
          <w:sz w:val="24"/>
          <w:szCs w:val="24"/>
        </w:rPr>
        <w:t>0“;</w:t>
      </w:r>
    </w:p>
    <w:p w14:paraId="78384417" w14:textId="77777777" w:rsidR="006752B6" w:rsidRPr="00EF289D" w:rsidRDefault="006752B6" w:rsidP="00AB2030">
      <w:pPr>
        <w:pStyle w:val="Loendilik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FCD454" w14:textId="1A4A4390" w:rsidR="0009718B" w:rsidRPr="00EF289D" w:rsidRDefault="006752B6" w:rsidP="00827D46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paragrahvi 280 </w:t>
      </w:r>
      <w:r w:rsidR="7C25F1A1" w:rsidRPr="00EF289D">
        <w:rPr>
          <w:rFonts w:ascii="Times New Roman" w:eastAsia="Times New Roman" w:hAnsi="Times New Roman" w:cs="Times New Roman"/>
          <w:sz w:val="24"/>
          <w:szCs w:val="24"/>
        </w:rPr>
        <w:t xml:space="preserve">punktis 2 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asendatakse arv „</w:t>
      </w:r>
      <w:r w:rsidR="7C25F1A1" w:rsidRPr="00EF289D">
        <w:rPr>
          <w:rFonts w:ascii="Times New Roman" w:eastAsia="Times New Roman" w:hAnsi="Times New Roman" w:cs="Times New Roman"/>
          <w:sz w:val="24"/>
          <w:szCs w:val="24"/>
        </w:rPr>
        <w:t>6</w:t>
      </w:r>
      <w:r w:rsidR="5068EBFD" w:rsidRPr="00EF289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“ arvuga „</w:t>
      </w:r>
      <w:r w:rsidR="5068EBFD" w:rsidRPr="00EF289D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0“;</w:t>
      </w:r>
    </w:p>
    <w:p w14:paraId="00D6DD78" w14:textId="77777777" w:rsidR="006752B6" w:rsidRPr="00EF289D" w:rsidRDefault="006752B6" w:rsidP="00AB2030">
      <w:pPr>
        <w:pStyle w:val="Loendilik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923A01" w14:textId="2DE0462D" w:rsidR="006752B6" w:rsidRPr="00EF289D" w:rsidRDefault="006752B6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paragrahvi 280 </w:t>
      </w:r>
      <w:r w:rsidR="5068EBFD" w:rsidRPr="00EF289D">
        <w:rPr>
          <w:rFonts w:ascii="Times New Roman" w:eastAsia="Times New Roman" w:hAnsi="Times New Roman" w:cs="Times New Roman"/>
          <w:sz w:val="24"/>
          <w:szCs w:val="24"/>
        </w:rPr>
        <w:t>punkt 3 muudetakse</w:t>
      </w:r>
      <w:r w:rsidR="00ED2FA4" w:rsidRPr="00EF289D">
        <w:rPr>
          <w:rFonts w:ascii="Times New Roman" w:eastAsia="Times New Roman" w:hAnsi="Times New Roman" w:cs="Times New Roman"/>
          <w:sz w:val="24"/>
          <w:szCs w:val="24"/>
        </w:rPr>
        <w:t xml:space="preserve"> ja sõnastatakse</w:t>
      </w:r>
      <w:r w:rsidR="5068EBFD" w:rsidRPr="00EF289D">
        <w:rPr>
          <w:rFonts w:ascii="Times New Roman" w:eastAsia="Times New Roman" w:hAnsi="Times New Roman" w:cs="Times New Roman"/>
          <w:sz w:val="24"/>
          <w:szCs w:val="24"/>
        </w:rPr>
        <w:t xml:space="preserve"> järgmiselt</w:t>
      </w:r>
      <w:r w:rsidR="21FDBD35" w:rsidRPr="00EF289D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1F48E94" w14:textId="77777777" w:rsidR="003336CF" w:rsidRPr="00EF289D" w:rsidRDefault="003336CF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4F41C3" w14:textId="4F37D6E6" w:rsidR="006752B6" w:rsidRPr="00EF289D" w:rsidRDefault="202309A3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„3) ravimite tootmise või hulgimüügi tegevusloa omaja või te</w:t>
      </w: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gevusloal märgitud pädeva isiku vahetumisest või ravimite hulgimüügi tegevusloal märgitud ladustamispartneri muu</w:t>
      </w:r>
      <w:r w:rsidR="00FB6AE6"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tmisest</w:t>
      </w:r>
      <w:r w:rsidR="00124A0F" w:rsidRPr="00EF2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tuleneva muudatuse puhul – 500 eurot;“;</w:t>
      </w:r>
    </w:p>
    <w:p w14:paraId="4FFCC58D" w14:textId="1158DDFE" w:rsidR="006752B6" w:rsidRPr="00EF289D" w:rsidRDefault="006752B6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C5CF6E" w14:textId="36789E33" w:rsidR="006752B6" w:rsidRPr="00EF289D" w:rsidRDefault="00ED2FA4" w:rsidP="00827D46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</w:t>
      </w:r>
      <w:r w:rsidR="554B2979" w:rsidRPr="00EF289D">
        <w:rPr>
          <w:rFonts w:ascii="Times New Roman" w:eastAsia="Times New Roman" w:hAnsi="Times New Roman" w:cs="Times New Roman"/>
          <w:sz w:val="24"/>
          <w:szCs w:val="24"/>
        </w:rPr>
        <w:t xml:space="preserve">aragrahvi 280 </w:t>
      </w:r>
      <w:r w:rsidR="00E66CF6" w:rsidRPr="00EF289D">
        <w:rPr>
          <w:rFonts w:ascii="Times New Roman" w:eastAsia="Times New Roman" w:hAnsi="Times New Roman" w:cs="Times New Roman"/>
          <w:sz w:val="24"/>
          <w:szCs w:val="24"/>
        </w:rPr>
        <w:t>täiendatakse</w:t>
      </w:r>
      <w:r w:rsidR="554B2979" w:rsidRPr="00EF289D">
        <w:rPr>
          <w:rFonts w:ascii="Times New Roman" w:eastAsia="Times New Roman" w:hAnsi="Times New Roman" w:cs="Times New Roman"/>
          <w:sz w:val="24"/>
          <w:szCs w:val="24"/>
        </w:rPr>
        <w:t xml:space="preserve"> punkt</w:t>
      </w:r>
      <w:r w:rsidR="00E66CF6" w:rsidRPr="00EF289D">
        <w:rPr>
          <w:rFonts w:ascii="Times New Roman" w:eastAsia="Times New Roman" w:hAnsi="Times New Roman" w:cs="Times New Roman"/>
          <w:sz w:val="24"/>
          <w:szCs w:val="24"/>
        </w:rPr>
        <w:t>iga</w:t>
      </w:r>
      <w:r w:rsidR="554B2979" w:rsidRPr="00EF289D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554B2979" w:rsidRPr="00EF289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554B2979" w:rsidRPr="00EF289D">
        <w:rPr>
          <w:rFonts w:ascii="Times New Roman" w:eastAsia="Times New Roman" w:hAnsi="Times New Roman" w:cs="Times New Roman"/>
          <w:sz w:val="24"/>
          <w:szCs w:val="24"/>
        </w:rPr>
        <w:t xml:space="preserve"> järgmises sõna</w:t>
      </w:r>
      <w:r w:rsidR="4F0FA312" w:rsidRPr="00EF289D">
        <w:rPr>
          <w:rFonts w:ascii="Times New Roman" w:eastAsia="Times New Roman" w:hAnsi="Times New Roman" w:cs="Times New Roman"/>
          <w:sz w:val="24"/>
          <w:szCs w:val="24"/>
        </w:rPr>
        <w:t>stuses:</w:t>
      </w:r>
    </w:p>
    <w:p w14:paraId="7E216481" w14:textId="77777777" w:rsidR="003336CF" w:rsidRPr="00EF289D" w:rsidRDefault="003336CF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964BBF" w14:textId="32BC554E" w:rsidR="006752B6" w:rsidRPr="00EF289D" w:rsidRDefault="202309A3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lastRenderedPageBreak/>
        <w:t>„3</w:t>
      </w:r>
      <w:r w:rsidRPr="00EF289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) ravimite tootmise või hulgimüügi tegevusloa </w:t>
      </w:r>
      <w:commentRangeStart w:id="2"/>
      <w:r w:rsidRPr="00EF289D">
        <w:rPr>
          <w:rFonts w:ascii="Times New Roman" w:eastAsia="Times New Roman" w:hAnsi="Times New Roman" w:cs="Times New Roman"/>
          <w:sz w:val="24"/>
          <w:szCs w:val="24"/>
        </w:rPr>
        <w:t>kõrvaltingimuse muutmisest tuleneva muudatuse puhul</w:t>
      </w:r>
      <w:commentRangeEnd w:id="2"/>
      <w:r w:rsidR="005937F0">
        <w:rPr>
          <w:rStyle w:val="Kommentaariviide"/>
          <w:rFonts w:asciiTheme="minorHAnsi" w:hAnsiTheme="minorHAnsi" w:cstheme="minorBidi"/>
        </w:rPr>
        <w:commentReference w:id="2"/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– 1000 eurot;“;</w:t>
      </w:r>
    </w:p>
    <w:p w14:paraId="4E84C34D" w14:textId="3DFA88C7" w:rsidR="006752B6" w:rsidRPr="00EF289D" w:rsidRDefault="006752B6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83705" w14:textId="05D757B5" w:rsidR="006752B6" w:rsidRPr="00EF289D" w:rsidRDefault="283B33DE" w:rsidP="00D661EE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280 punktis 4 asendatakse arv „20“ arvuga „150“;</w:t>
      </w:r>
    </w:p>
    <w:p w14:paraId="1B196BFB" w14:textId="3B90CA5A" w:rsidR="006752B6" w:rsidRPr="00EF289D" w:rsidRDefault="006752B6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EF8138" w14:textId="4A644E9A" w:rsidR="006752B6" w:rsidRPr="00EF289D" w:rsidRDefault="7DDA52E7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paragrahvi 280 punktis </w:t>
      </w:r>
      <w:r w:rsidR="7D61E44A" w:rsidRPr="00EF289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asendatakse arv „</w:t>
      </w:r>
      <w:r w:rsidR="7D61E44A" w:rsidRPr="00EF289D">
        <w:rPr>
          <w:rFonts w:ascii="Times New Roman" w:eastAsia="Times New Roman" w:hAnsi="Times New Roman" w:cs="Times New Roman"/>
          <w:sz w:val="24"/>
          <w:szCs w:val="24"/>
        </w:rPr>
        <w:t>75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“ arvuga „50</w:t>
      </w:r>
      <w:r w:rsidR="7D61E44A" w:rsidRPr="00EF289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03E119AB" w14:textId="77777777" w:rsidR="008B5A8A" w:rsidRPr="00EF289D" w:rsidRDefault="008B5A8A" w:rsidP="00AB2030">
      <w:pPr>
        <w:pStyle w:val="Loendilik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AAF638" w14:textId="617A4633" w:rsidR="00EE560D" w:rsidRPr="00EF289D" w:rsidRDefault="7D61E44A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280 punktis 6 asendatakse arv „20“ arvuga „</w:t>
      </w:r>
      <w:r w:rsidR="00EE560D" w:rsidRPr="00EF289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50“;</w:t>
      </w:r>
    </w:p>
    <w:p w14:paraId="5B0B34EE" w14:textId="77777777" w:rsidR="008B5A8A" w:rsidRPr="00EF289D" w:rsidRDefault="008B5A8A" w:rsidP="00AB2030">
      <w:pPr>
        <w:pStyle w:val="Loendilik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976924" w14:textId="2AE40CD0" w:rsidR="00EE560D" w:rsidRPr="00EF289D" w:rsidRDefault="00EE560D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280 punktis 7 asendatakse arv „20“ arvuga „10</w:t>
      </w:r>
      <w:r w:rsidR="047AC7CF" w:rsidRPr="00EF289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23DA5CA0" w14:textId="77777777" w:rsidR="006752B6" w:rsidRPr="00EF289D" w:rsidRDefault="006752B6" w:rsidP="00AB2030">
      <w:pPr>
        <w:pStyle w:val="Loendilik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68CC5E" w14:textId="1F8ABC50" w:rsidR="0009718B" w:rsidRPr="00EF289D" w:rsidRDefault="0009718B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 281 </w:t>
      </w:r>
      <w:r w:rsidR="1147D62E" w:rsidRPr="00EF289D">
        <w:rPr>
          <w:rFonts w:ascii="Times New Roman" w:eastAsia="Times New Roman" w:hAnsi="Times New Roman" w:cs="Times New Roman"/>
          <w:sz w:val="24"/>
          <w:szCs w:val="24"/>
        </w:rPr>
        <w:t>muudetakse</w:t>
      </w:r>
      <w:r w:rsidR="008B5A8A" w:rsidRPr="00EF289D">
        <w:rPr>
          <w:rFonts w:ascii="Times New Roman" w:eastAsia="Times New Roman" w:hAnsi="Times New Roman" w:cs="Times New Roman"/>
          <w:sz w:val="24"/>
          <w:szCs w:val="24"/>
        </w:rPr>
        <w:t xml:space="preserve"> ja sõnastatakse</w:t>
      </w:r>
      <w:r w:rsidR="534209C7" w:rsidRPr="00B80188">
        <w:rPr>
          <w:rFonts w:ascii="Times New Roman" w:eastAsia="Times New Roman" w:hAnsi="Times New Roman" w:cs="Times New Roman"/>
          <w:sz w:val="24"/>
          <w:szCs w:val="24"/>
          <w:rPrChange w:id="3" w:author="Mari Koik" w:date="2024-08-14T16:13:00Z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</w:rPrChange>
        </w:rPr>
        <w:t xml:space="preserve"> </w:t>
      </w:r>
      <w:r w:rsidR="534209C7" w:rsidRPr="00EF289D">
        <w:rPr>
          <w:rFonts w:ascii="Times New Roman" w:eastAsia="Times New Roman" w:hAnsi="Times New Roman" w:cs="Times New Roman"/>
          <w:sz w:val="24"/>
          <w:szCs w:val="24"/>
        </w:rPr>
        <w:t>järgmise</w:t>
      </w:r>
      <w:r w:rsidR="008B5A8A" w:rsidRPr="00EF289D">
        <w:rPr>
          <w:rFonts w:ascii="Times New Roman" w:eastAsia="Times New Roman" w:hAnsi="Times New Roman" w:cs="Times New Roman"/>
          <w:sz w:val="24"/>
          <w:szCs w:val="24"/>
        </w:rPr>
        <w:t>lt:</w:t>
      </w:r>
    </w:p>
    <w:p w14:paraId="5CAD2101" w14:textId="77777777" w:rsidR="003336CF" w:rsidRPr="00EF289D" w:rsidRDefault="003336CF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9342C7" w14:textId="490D0307" w:rsidR="00904FE8" w:rsidRPr="00EF289D" w:rsidRDefault="5DE0FD22" w:rsidP="003336CF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„</w:t>
      </w:r>
      <w:ins w:id="4" w:author="Mari Koik" w:date="2024-08-19T14:44:00Z">
        <w:r w:rsidR="00A531C8" w:rsidRPr="00A531C8">
          <w:rPr>
            <w:rFonts w:ascii="Times New Roman" w:eastAsia="Times New Roman" w:hAnsi="Times New Roman" w:cs="Times New Roman"/>
            <w:b/>
            <w:bCs/>
            <w:sz w:val="24"/>
            <w:szCs w:val="24"/>
            <w:rPrChange w:id="5" w:author="Mari Koik" w:date="2024-08-19T14:44:00Z">
              <w:rPr>
                <w:rFonts w:ascii="Times New Roman" w:eastAsia="Times New Roman" w:hAnsi="Times New Roman" w:cs="Times New Roman"/>
                <w:sz w:val="24"/>
                <w:szCs w:val="24"/>
              </w:rPr>
            </w:rPrChange>
          </w:rPr>
          <w:t xml:space="preserve">§ </w:t>
        </w:r>
      </w:ins>
      <w:r w:rsidR="00904FE8" w:rsidRPr="00EF289D"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281. </w:t>
      </w:r>
      <w:bookmarkStart w:id="6" w:name="para281"/>
      <w:del w:id="7" w:author="Mari Koik" w:date="2024-08-13T17:29:00Z">
        <w:r w:rsidR="00904FE8" w:rsidRPr="00EF289D" w:rsidDel="00AF2385">
          <w:rPr>
            <w:rFonts w:ascii="Times New Roman" w:hAnsi="Times New Roman" w:cs="Times New Roman"/>
            <w:bCs/>
            <w:color w:val="0061AA"/>
            <w:sz w:val="24"/>
            <w:szCs w:val="24"/>
            <w:bdr w:val="none" w:sz="0" w:space="0" w:color="auto" w:frame="1"/>
          </w:rPr>
          <w:delText>  </w:delText>
        </w:r>
      </w:del>
      <w:bookmarkEnd w:id="6"/>
      <w:r w:rsidR="00904FE8" w:rsidRPr="00EF289D">
        <w:rPr>
          <w:rFonts w:ascii="Times New Roman" w:hAnsi="Times New Roman" w:cs="Times New Roman"/>
          <w:b/>
          <w:color w:val="000000"/>
          <w:sz w:val="24"/>
          <w:szCs w:val="24"/>
        </w:rPr>
        <w:t>Üld- ja veterinaarapteegi ravimite kaugmüügi õiguse taotluse läbivaatamine</w:t>
      </w:r>
    </w:p>
    <w:p w14:paraId="6384B894" w14:textId="77777777" w:rsidR="00904FE8" w:rsidRPr="00EF289D" w:rsidRDefault="00904FE8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689C6A" w14:textId="431A503B" w:rsidR="2FB1115B" w:rsidRPr="00EF289D" w:rsidRDefault="17F486BD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Üld</w:t>
      </w:r>
      <w:r w:rsidR="26AA82C9"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-</w:t>
      </w: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või veterinaarapteegi tegevusloale ravimite kaugmüügi õiguse kandmise taotluse läbivaatamise eest tasutakse riigilõivu 500 eurot.</w:t>
      </w:r>
      <w:r w:rsidR="2FB1115B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8B5A8A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5BD9989" w14:textId="77777777" w:rsidR="003336CF" w:rsidRPr="00EF289D" w:rsidRDefault="003336CF" w:rsidP="00AB20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63A52A" w14:textId="535A72A9" w:rsidR="0009718B" w:rsidRPr="00EF289D" w:rsidRDefault="61FA7A4B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seaduse 12. peatüki 1. jao </w:t>
      </w:r>
      <w:r w:rsidR="7769D8CE" w:rsidRPr="00EF289D">
        <w:rPr>
          <w:rFonts w:ascii="Times New Roman" w:eastAsia="Times New Roman" w:hAnsi="Times New Roman" w:cs="Times New Roman"/>
          <w:sz w:val="24"/>
          <w:szCs w:val="24"/>
        </w:rPr>
        <w:t>1. jaotist</w:t>
      </w:r>
      <w:r w:rsidR="202309A3" w:rsidRPr="00EF289D">
        <w:rPr>
          <w:rFonts w:ascii="Times New Roman" w:eastAsia="Times New Roman" w:hAnsi="Times New Roman" w:cs="Times New Roman"/>
          <w:sz w:val="24"/>
          <w:szCs w:val="24"/>
        </w:rPr>
        <w:t xml:space="preserve"> täiendatakse §-</w:t>
      </w:r>
      <w:r w:rsidR="00904FE8" w:rsidRPr="00EF289D">
        <w:rPr>
          <w:rFonts w:ascii="Times New Roman" w:eastAsia="Times New Roman" w:hAnsi="Times New Roman" w:cs="Times New Roman"/>
          <w:sz w:val="24"/>
          <w:szCs w:val="24"/>
        </w:rPr>
        <w:t>de</w:t>
      </w:r>
      <w:r w:rsidR="202309A3" w:rsidRPr="00EF289D">
        <w:rPr>
          <w:rFonts w:ascii="Times New Roman" w:eastAsia="Times New Roman" w:hAnsi="Times New Roman" w:cs="Times New Roman"/>
          <w:sz w:val="24"/>
          <w:szCs w:val="24"/>
        </w:rPr>
        <w:t>ga 281</w:t>
      </w:r>
      <w:r w:rsidR="202309A3" w:rsidRPr="00EF289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202309A3" w:rsidRPr="00EF2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4FE8" w:rsidRPr="00EF289D">
        <w:rPr>
          <w:rFonts w:ascii="Times New Roman" w:eastAsia="Times New Roman" w:hAnsi="Times New Roman" w:cs="Times New Roman"/>
          <w:sz w:val="24"/>
          <w:szCs w:val="24"/>
        </w:rPr>
        <w:t>ja 281</w:t>
      </w:r>
      <w:r w:rsidR="00904FE8" w:rsidRPr="00EF289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 w:rsidR="202309A3" w:rsidRPr="00EF289D">
        <w:rPr>
          <w:rFonts w:ascii="Times New Roman" w:eastAsia="Times New Roman" w:hAnsi="Times New Roman" w:cs="Times New Roman"/>
          <w:sz w:val="24"/>
          <w:szCs w:val="24"/>
        </w:rPr>
        <w:t>järgmises sõnastuses:</w:t>
      </w:r>
    </w:p>
    <w:p w14:paraId="32B90EBD" w14:textId="1D3225AE" w:rsidR="003336CF" w:rsidRPr="00EF289D" w:rsidRDefault="00904FE8" w:rsidP="003336CF">
      <w:pPr>
        <w:rPr>
          <w:rFonts w:ascii="Times New Roman" w:eastAsia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80596C2" w14:textId="3A358842" w:rsidR="69FEE1D7" w:rsidRPr="00EF289D" w:rsidRDefault="5DE0FD22" w:rsidP="00AB203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„</w:t>
      </w:r>
      <w:r w:rsidR="69FEE1D7" w:rsidRPr="00EF289D">
        <w:rPr>
          <w:rFonts w:ascii="Times New Roman" w:eastAsia="Times New Roman" w:hAnsi="Times New Roman" w:cs="Times New Roman"/>
          <w:b/>
          <w:bCs/>
          <w:sz w:val="24"/>
          <w:szCs w:val="24"/>
        </w:rPr>
        <w:t>§ 281</w:t>
      </w:r>
      <w:r w:rsidR="69FEE1D7" w:rsidRPr="00EF289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69FEE1D7" w:rsidRPr="00EF289D">
        <w:rPr>
          <w:rFonts w:ascii="Times New Roman" w:eastAsia="Times New Roman" w:hAnsi="Times New Roman" w:cs="Times New Roman"/>
          <w:b/>
          <w:bCs/>
          <w:sz w:val="24"/>
          <w:szCs w:val="24"/>
        </w:rPr>
        <w:t>. Radiofarmatseutilise preparaadi valmistamise loa taotluse läbivaatamine</w:t>
      </w:r>
    </w:p>
    <w:p w14:paraId="5A60C0FE" w14:textId="77777777" w:rsidR="003336CF" w:rsidRPr="00EF289D" w:rsidRDefault="003336CF" w:rsidP="003336CF">
      <w:pPr>
        <w:pStyle w:val="Loendilik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01D83B" w14:textId="5120BFB8" w:rsidR="2FB1115B" w:rsidRPr="00EF289D" w:rsidRDefault="2EA52325" w:rsidP="00AB2030">
      <w:pPr>
        <w:pStyle w:val="Loendilik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Radiofarmatseutilise preparaadi valmistamise </w:t>
      </w:r>
      <w:commentRangeStart w:id="8"/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loa andmise eest </w:t>
      </w:r>
      <w:commentRangeEnd w:id="8"/>
      <w:r w:rsidR="005340D3">
        <w:rPr>
          <w:rStyle w:val="Kommentaariviide"/>
          <w:rFonts w:asciiTheme="minorHAnsi" w:hAnsiTheme="minorHAnsi" w:cstheme="minorBidi"/>
        </w:rPr>
        <w:commentReference w:id="8"/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tasutakse riigilõivu 1500 eurot.</w:t>
      </w:r>
    </w:p>
    <w:p w14:paraId="74751899" w14:textId="77777777" w:rsidR="003336CF" w:rsidRPr="00EF289D" w:rsidRDefault="003336CF" w:rsidP="003336C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190E212" w14:textId="63A20378" w:rsidR="008B71B2" w:rsidRPr="00EF289D" w:rsidRDefault="79923B00" w:rsidP="00AB203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b/>
          <w:bCs/>
          <w:sz w:val="24"/>
          <w:szCs w:val="24"/>
        </w:rPr>
        <w:t>§ 281</w:t>
      </w:r>
      <w:r w:rsidRPr="00EF289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EF289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28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Radiofarmatseutilise preparaadi valmistamise loa </w:t>
      </w:r>
      <w:r w:rsidR="007D7847" w:rsidRPr="00EF28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muutmise </w:t>
      </w:r>
      <w:r w:rsidRPr="00EF289D">
        <w:rPr>
          <w:rFonts w:ascii="Times New Roman" w:eastAsia="Times New Roman" w:hAnsi="Times New Roman" w:cs="Times New Roman"/>
          <w:b/>
          <w:bCs/>
          <w:sz w:val="24"/>
          <w:szCs w:val="24"/>
        </w:rPr>
        <w:t>taotluse läbivaatamine</w:t>
      </w:r>
    </w:p>
    <w:p w14:paraId="7B64D370" w14:textId="77777777" w:rsidR="003336CF" w:rsidRPr="00EF289D" w:rsidRDefault="003336CF" w:rsidP="003336C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42E5290" w14:textId="0A15A4ED" w:rsidR="00641733" w:rsidRPr="00EF289D" w:rsidRDefault="79923B00" w:rsidP="00AB2030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Radiofarmatseutilise preparaadi valmistamise loa</w:t>
      </w: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muutmise taotluse läbivaatamise eest tasutakse riigilõivu</w:t>
      </w:r>
      <w:r w:rsidR="00641733"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:</w:t>
      </w:r>
    </w:p>
    <w:p w14:paraId="6EE982B3" w14:textId="7DAF3502" w:rsidR="00641733" w:rsidRPr="00EF289D" w:rsidRDefault="79923B00" w:rsidP="00AB2030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1) </w:t>
      </w:r>
      <w:commentRangeStart w:id="9"/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tegutsemiskoha</w:t>
      </w:r>
      <w:commentRangeEnd w:id="9"/>
      <w:r w:rsidR="004F35C9">
        <w:rPr>
          <w:rStyle w:val="Kommentaariviide"/>
          <w:rFonts w:asciiTheme="minorHAnsi" w:hAnsiTheme="minorHAnsi" w:cstheme="minorBidi"/>
        </w:rPr>
        <w:commentReference w:id="9"/>
      </w: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commentRangeStart w:id="10"/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muutmise</w:t>
      </w:r>
      <w:ins w:id="11" w:author="Mari Koik" w:date="2024-08-13T17:23:00Z">
        <w:r w:rsidR="00AF2385">
          <w:rPr>
            <w:rFonts w:ascii="Times New Roman" w:eastAsia="Times New Roman" w:hAnsi="Times New Roman" w:cs="Times New Roman"/>
            <w:color w:val="202020"/>
            <w:sz w:val="24"/>
            <w:szCs w:val="24"/>
          </w:rPr>
          <w:t xml:space="preserve"> puhu</w:t>
        </w:r>
      </w:ins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l</w:t>
      </w:r>
      <w:del w:id="12" w:author="Mari Koik" w:date="2024-08-13T17:23:00Z">
        <w:r w:rsidRPr="00EF289D" w:rsidDel="00AF2385">
          <w:rPr>
            <w:rFonts w:ascii="Times New Roman" w:eastAsia="Times New Roman" w:hAnsi="Times New Roman" w:cs="Times New Roman"/>
            <w:color w:val="202020"/>
            <w:sz w:val="24"/>
            <w:szCs w:val="24"/>
          </w:rPr>
          <w:delText xml:space="preserve"> –</w:delText>
        </w:r>
      </w:del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1000 </w:t>
      </w:r>
      <w:commentRangeEnd w:id="10"/>
      <w:r w:rsidR="00AF2385">
        <w:rPr>
          <w:rStyle w:val="Kommentaariviide"/>
          <w:rFonts w:asciiTheme="minorHAnsi" w:hAnsiTheme="minorHAnsi" w:cstheme="minorBidi"/>
        </w:rPr>
        <w:commentReference w:id="10"/>
      </w: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eurot;</w:t>
      </w:r>
    </w:p>
    <w:p w14:paraId="54452B9B" w14:textId="683B3449" w:rsidR="4B4FBA9D" w:rsidRPr="00EF289D" w:rsidRDefault="202309A3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2)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valmistamise eest vastutava isiku või kvaliteedisüsteemi eest vastutava isiku muutmise</w:t>
      </w:r>
      <w:ins w:id="13" w:author="Mari Koik" w:date="2024-08-13T17:23:00Z">
        <w:r w:rsidR="00AF2385">
          <w:rPr>
            <w:rFonts w:ascii="Times New Roman" w:eastAsia="Times New Roman" w:hAnsi="Times New Roman" w:cs="Times New Roman"/>
            <w:sz w:val="24"/>
            <w:szCs w:val="24"/>
          </w:rPr>
          <w:t xml:space="preserve"> puhu</w:t>
        </w:r>
      </w:ins>
      <w:r w:rsidRPr="00EF289D">
        <w:rPr>
          <w:rFonts w:ascii="Times New Roman" w:eastAsia="Times New Roman" w:hAnsi="Times New Roman" w:cs="Times New Roman"/>
          <w:sz w:val="24"/>
          <w:szCs w:val="24"/>
        </w:rPr>
        <w:t>l 250 eurot.“;</w:t>
      </w:r>
    </w:p>
    <w:p w14:paraId="1050DDDA" w14:textId="77777777" w:rsidR="003336CF" w:rsidRPr="00EF289D" w:rsidRDefault="003336CF" w:rsidP="00AB2030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p w14:paraId="15CF2B0C" w14:textId="3FF138CB" w:rsidR="4075050A" w:rsidRPr="00EF289D" w:rsidRDefault="00721976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</w:t>
      </w:r>
      <w:r w:rsidR="4075050A" w:rsidRPr="00EF289D">
        <w:rPr>
          <w:rFonts w:ascii="Times New Roman" w:eastAsia="Times New Roman" w:hAnsi="Times New Roman" w:cs="Times New Roman"/>
          <w:sz w:val="24"/>
          <w:szCs w:val="24"/>
        </w:rPr>
        <w:t xml:space="preserve">aragrahvis 282 asendatakse arv </w:t>
      </w:r>
      <w:r w:rsidR="5DE0FD22" w:rsidRPr="00EF289D">
        <w:rPr>
          <w:rFonts w:ascii="Times New Roman" w:eastAsia="Times New Roman" w:hAnsi="Times New Roman" w:cs="Times New Roman"/>
          <w:sz w:val="24"/>
          <w:szCs w:val="24"/>
        </w:rPr>
        <w:t>„</w:t>
      </w:r>
      <w:r w:rsidR="4075050A" w:rsidRPr="00EF289D">
        <w:rPr>
          <w:rFonts w:ascii="Times New Roman" w:eastAsia="Times New Roman" w:hAnsi="Times New Roman" w:cs="Times New Roman"/>
          <w:sz w:val="24"/>
          <w:szCs w:val="24"/>
        </w:rPr>
        <w:t>150</w:t>
      </w:r>
      <w:r w:rsidR="4B4FBA9D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4075050A"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</w:t>
      </w:r>
      <w:r w:rsidR="0841DE19" w:rsidRPr="00EF289D">
        <w:rPr>
          <w:rFonts w:ascii="Times New Roman" w:eastAsia="Times New Roman" w:hAnsi="Times New Roman" w:cs="Times New Roman"/>
          <w:sz w:val="24"/>
          <w:szCs w:val="24"/>
        </w:rPr>
        <w:t>a „300</w:t>
      </w:r>
      <w:r w:rsidR="4B4FBA9D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0841DE19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5BCF8DB" w14:textId="77777777" w:rsidR="00721976" w:rsidRPr="00EF289D" w:rsidRDefault="00721976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A605B51" w14:textId="55B185B6" w:rsidR="4842106C" w:rsidRPr="00EF289D" w:rsidRDefault="202309A3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seadust täienda</w:t>
      </w:r>
      <w:ins w:id="14" w:author="Mari Koik" w:date="2024-08-13T17:24:00Z">
        <w:r w:rsidR="00AF2385">
          <w:rPr>
            <w:rFonts w:ascii="Times New Roman" w:eastAsia="Times New Roman" w:hAnsi="Times New Roman" w:cs="Times New Roman"/>
            <w:sz w:val="24"/>
            <w:szCs w:val="24"/>
          </w:rPr>
          <w:t>ta</w:t>
        </w:r>
      </w:ins>
      <w:r w:rsidRPr="00EF289D">
        <w:rPr>
          <w:rFonts w:ascii="Times New Roman" w:eastAsia="Times New Roman" w:hAnsi="Times New Roman" w:cs="Times New Roman"/>
          <w:sz w:val="24"/>
          <w:szCs w:val="24"/>
        </w:rPr>
        <w:t>ks</w:t>
      </w:r>
      <w:ins w:id="15" w:author="Mari Koik" w:date="2024-08-13T17:24:00Z">
        <w:r w:rsidR="00AF2385">
          <w:rPr>
            <w:rFonts w:ascii="Times New Roman" w:eastAsia="Times New Roman" w:hAnsi="Times New Roman" w:cs="Times New Roman"/>
            <w:sz w:val="24"/>
            <w:szCs w:val="24"/>
          </w:rPr>
          <w:t>e</w:t>
        </w:r>
      </w:ins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§-ga 282</w:t>
      </w:r>
      <w:r w:rsidRPr="00EF289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järgmises sõnastuses:</w:t>
      </w:r>
    </w:p>
    <w:p w14:paraId="6B7B9E6D" w14:textId="77777777" w:rsidR="003336CF" w:rsidRPr="00EF289D" w:rsidRDefault="003336CF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140089" w14:textId="21BEBC28" w:rsidR="794948FD" w:rsidRPr="00EF289D" w:rsidRDefault="4B4FBA9D" w:rsidP="00AB203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„</w:t>
      </w:r>
      <w:r w:rsidR="794948FD" w:rsidRPr="00EF289D">
        <w:rPr>
          <w:rFonts w:ascii="Times New Roman" w:eastAsia="Times New Roman" w:hAnsi="Times New Roman" w:cs="Times New Roman"/>
          <w:b/>
          <w:bCs/>
          <w:sz w:val="24"/>
          <w:szCs w:val="24"/>
        </w:rPr>
        <w:t>§ 282</w:t>
      </w:r>
      <w:r w:rsidR="794948FD" w:rsidRPr="00EF289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794948FD" w:rsidRPr="00EF28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Narkootiliste ja psühhotroopsete ainete lähteainete käitlemise registreerimise </w:t>
      </w:r>
      <w:r w:rsidR="00904FE8" w:rsidRPr="00EF28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ning registreeringu muutmise </w:t>
      </w:r>
      <w:r w:rsidR="794948FD" w:rsidRPr="00EF289D">
        <w:rPr>
          <w:rFonts w:ascii="Times New Roman" w:eastAsia="Times New Roman" w:hAnsi="Times New Roman" w:cs="Times New Roman"/>
          <w:b/>
          <w:bCs/>
          <w:sz w:val="24"/>
          <w:szCs w:val="24"/>
        </w:rPr>
        <w:t>taotluse läbivaatamine</w:t>
      </w:r>
    </w:p>
    <w:p w14:paraId="0BD663D8" w14:textId="77777777" w:rsidR="003336CF" w:rsidRPr="00EF289D" w:rsidRDefault="003336CF" w:rsidP="003336CF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p w14:paraId="1E63A499" w14:textId="02DA4D5C" w:rsidR="4B4FBA9D" w:rsidRPr="00EF289D" w:rsidRDefault="202309A3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color w:val="202020"/>
          <w:sz w:val="24"/>
          <w:szCs w:val="24"/>
        </w:rPr>
        <w:t>Narkootiliste ja psühhotroopsete ainete lähteainete käitlemise registreerimise või registreeringu muutmise taotluse läbivaatamise eest tasutakse riigilõivu 150 eurot.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3E83100F" w14:textId="77777777" w:rsidR="003336CF" w:rsidRPr="00EF289D" w:rsidRDefault="003336CF" w:rsidP="00AB203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5D9290" w14:textId="2BE23B89" w:rsidR="000C6C52" w:rsidRPr="00EF289D" w:rsidDel="255F017A" w:rsidRDefault="000C6C52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paragrahvis 283 </w:t>
      </w:r>
      <w:r w:rsidR="3657DF36" w:rsidRPr="00EF289D">
        <w:rPr>
          <w:rFonts w:ascii="Times New Roman" w:eastAsia="Times New Roman" w:hAnsi="Times New Roman" w:cs="Times New Roman"/>
          <w:sz w:val="24"/>
          <w:szCs w:val="24"/>
        </w:rPr>
        <w:t xml:space="preserve">asendatakse </w:t>
      </w:r>
      <w:r w:rsidR="00904FE8" w:rsidRPr="00EF289D">
        <w:rPr>
          <w:rFonts w:ascii="Times New Roman" w:eastAsia="Times New Roman" w:hAnsi="Times New Roman" w:cs="Times New Roman"/>
          <w:sz w:val="24"/>
          <w:szCs w:val="24"/>
        </w:rPr>
        <w:t xml:space="preserve">läbivalt </w:t>
      </w:r>
      <w:r w:rsidR="3657DF36" w:rsidRPr="00EF289D">
        <w:rPr>
          <w:rFonts w:ascii="Times New Roman" w:eastAsia="Times New Roman" w:hAnsi="Times New Roman" w:cs="Times New Roman"/>
          <w:sz w:val="24"/>
          <w:szCs w:val="24"/>
        </w:rPr>
        <w:t>arv „10“ arvu</w:t>
      </w:r>
      <w:r w:rsidR="002A5D42" w:rsidRPr="00EF289D">
        <w:rPr>
          <w:rFonts w:ascii="Times New Roman" w:eastAsia="Times New Roman" w:hAnsi="Times New Roman" w:cs="Times New Roman"/>
          <w:sz w:val="24"/>
          <w:szCs w:val="24"/>
        </w:rPr>
        <w:t>ga</w:t>
      </w:r>
      <w:r w:rsidR="3657DF36" w:rsidRPr="00EF289D">
        <w:rPr>
          <w:rFonts w:ascii="Times New Roman" w:eastAsia="Times New Roman" w:hAnsi="Times New Roman" w:cs="Times New Roman"/>
          <w:sz w:val="24"/>
          <w:szCs w:val="24"/>
        </w:rPr>
        <w:t xml:space="preserve"> „30“</w:t>
      </w:r>
      <w:r w:rsidR="255F017A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F3A7AF8" w14:textId="77777777" w:rsidR="63D364BB" w:rsidRPr="00EF289D" w:rsidRDefault="63D364BB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0EA6882" w14:textId="2D802E49" w:rsidR="6606451C" w:rsidRPr="00EF289D" w:rsidRDefault="004A76C0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paragrahvis 285</w:t>
      </w:r>
      <w:r w:rsidRPr="00EF289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606451C" w:rsidRPr="00EF289D">
        <w:rPr>
          <w:rFonts w:ascii="Times New Roman" w:eastAsia="Times New Roman" w:hAnsi="Times New Roman" w:cs="Times New Roman"/>
          <w:sz w:val="24"/>
          <w:szCs w:val="24"/>
        </w:rPr>
        <w:t>asendatakse arv „340“ arvuga „680“;</w:t>
      </w:r>
    </w:p>
    <w:p w14:paraId="22B21BC7" w14:textId="77777777" w:rsidR="006A4DE9" w:rsidRPr="00EF289D" w:rsidRDefault="006A4DE9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49924EB" w14:textId="08A3E925" w:rsidR="006A4DE9" w:rsidRPr="00EF289D" w:rsidRDefault="006A4DE9" w:rsidP="00AB2030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paragrahvides 286–286</w:t>
      </w:r>
      <w:r w:rsidRPr="00EF289D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EF289D">
        <w:rPr>
          <w:rFonts w:ascii="Times New Roman" w:hAnsi="Times New Roman" w:cs="Times New Roman"/>
          <w:sz w:val="24"/>
          <w:szCs w:val="24"/>
        </w:rPr>
        <w:t xml:space="preserve"> asendatakse </w:t>
      </w:r>
      <w:r w:rsidR="00904FE8" w:rsidRPr="00EF289D">
        <w:rPr>
          <w:rFonts w:ascii="Times New Roman" w:hAnsi="Times New Roman" w:cs="Times New Roman"/>
          <w:sz w:val="24"/>
          <w:szCs w:val="24"/>
        </w:rPr>
        <w:t xml:space="preserve">läbivalt </w:t>
      </w:r>
      <w:r w:rsidRPr="00EF289D">
        <w:rPr>
          <w:rFonts w:ascii="Times New Roman" w:hAnsi="Times New Roman" w:cs="Times New Roman"/>
          <w:sz w:val="24"/>
          <w:szCs w:val="24"/>
        </w:rPr>
        <w:t xml:space="preserve">arv „32“ arvuga „100“; </w:t>
      </w:r>
    </w:p>
    <w:p w14:paraId="4D8CC208" w14:textId="77777777" w:rsidR="006A4DE9" w:rsidRPr="00EF289D" w:rsidRDefault="006A4DE9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64CAD6C" w14:textId="4EC65B4A" w:rsidR="002E3FED" w:rsidRPr="00EF289D" w:rsidRDefault="006A4DE9" w:rsidP="00212A2D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E3FED" w:rsidRPr="00EF289D">
        <w:rPr>
          <w:rFonts w:ascii="Times New Roman" w:hAnsi="Times New Roman" w:cs="Times New Roman"/>
          <w:sz w:val="24"/>
          <w:szCs w:val="24"/>
        </w:rPr>
        <w:t>paragrahvi 286</w:t>
      </w:r>
      <w:r w:rsidR="001B2A2F" w:rsidRPr="00EF289D">
        <w:rPr>
          <w:rFonts w:ascii="Times New Roman" w:hAnsi="Times New Roman" w:cs="Times New Roman"/>
          <w:sz w:val="24"/>
          <w:szCs w:val="24"/>
        </w:rPr>
        <w:t xml:space="preserve"> p</w:t>
      </w:r>
      <w:r w:rsidR="002E3FED" w:rsidRPr="00EF289D">
        <w:rPr>
          <w:rFonts w:ascii="Times New Roman" w:hAnsi="Times New Roman" w:cs="Times New Roman"/>
          <w:sz w:val="24"/>
          <w:szCs w:val="24"/>
        </w:rPr>
        <w:t>ealkir</w:t>
      </w:r>
      <w:r w:rsidR="001B2A2F" w:rsidRPr="00EF289D">
        <w:rPr>
          <w:rFonts w:ascii="Times New Roman" w:hAnsi="Times New Roman" w:cs="Times New Roman"/>
          <w:sz w:val="24"/>
          <w:szCs w:val="24"/>
        </w:rPr>
        <w:t xml:space="preserve">i </w:t>
      </w:r>
      <w:r w:rsidR="002E3FED" w:rsidRPr="00EF289D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76A60164" w14:textId="77777777" w:rsidR="002E3FED" w:rsidRPr="00EF289D" w:rsidRDefault="002E3FED" w:rsidP="002E3F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904E97" w14:textId="59DE6C8A" w:rsidR="002E3FED" w:rsidRPr="00EF289D" w:rsidRDefault="002E3FED" w:rsidP="002E3FED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„</w:t>
      </w:r>
      <w:r w:rsidRPr="00EF289D">
        <w:rPr>
          <w:rFonts w:ascii="Times New Roman" w:hAnsi="Times New Roman" w:cs="Times New Roman"/>
          <w:b/>
          <w:bCs/>
          <w:sz w:val="24"/>
          <w:szCs w:val="24"/>
        </w:rPr>
        <w:t xml:space="preserve">§ 286. </w:t>
      </w:r>
      <w:del w:id="16" w:author="Mari Koik" w:date="2024-08-13T17:29:00Z">
        <w:r w:rsidRPr="00EF289D" w:rsidDel="00AF2385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 </w:delText>
        </w:r>
      </w:del>
      <w:commentRangeStart w:id="17"/>
      <w:r w:rsidRPr="00EF289D">
        <w:rPr>
          <w:rFonts w:ascii="Times New Roman" w:hAnsi="Times New Roman" w:cs="Times New Roman"/>
          <w:b/>
          <w:bCs/>
          <w:sz w:val="24"/>
          <w:szCs w:val="24"/>
        </w:rPr>
        <w:t>Igapäevaelu toetamise teenuse, töötamise toetamise teenuse, toetatud elamise teenuse, kogukonnas elamise teenuse, päeva</w:t>
      </w:r>
      <w:r w:rsidR="00820D3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F289D">
        <w:rPr>
          <w:rFonts w:ascii="Times New Roman" w:hAnsi="Times New Roman" w:cs="Times New Roman"/>
          <w:b/>
          <w:bCs/>
          <w:sz w:val="24"/>
          <w:szCs w:val="24"/>
        </w:rPr>
        <w:t xml:space="preserve"> ja nädalahoiuteenuse ja ööpäevaringse erihooldusteenuse osutamise tegevusloa taotluse läbivaatamine</w:t>
      </w:r>
      <w:r w:rsidRPr="00EF289D">
        <w:rPr>
          <w:rFonts w:ascii="Times New Roman" w:hAnsi="Times New Roman" w:cs="Times New Roman"/>
          <w:sz w:val="24"/>
          <w:szCs w:val="24"/>
        </w:rPr>
        <w:t>“;</w:t>
      </w:r>
      <w:commentRangeEnd w:id="17"/>
      <w:r w:rsidR="005B5649">
        <w:rPr>
          <w:rStyle w:val="Kommentaariviide"/>
          <w:rFonts w:asciiTheme="minorHAnsi" w:hAnsiTheme="minorHAnsi" w:cstheme="minorBidi"/>
        </w:rPr>
        <w:commentReference w:id="17"/>
      </w:r>
    </w:p>
    <w:p w14:paraId="6D9D114B" w14:textId="08A5D998" w:rsidR="00904FE8" w:rsidRPr="00EF289D" w:rsidRDefault="00904FE8" w:rsidP="002E3F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B4E86E" w14:textId="00D10442" w:rsidR="00CB764A" w:rsidRPr="00EF289D" w:rsidRDefault="006A4DE9" w:rsidP="00212A2D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 xml:space="preserve">paragrahvi 286 tekst loetakse lõikeks 1 </w:t>
      </w:r>
      <w:r w:rsidR="009D1B7F" w:rsidRPr="00EF289D">
        <w:rPr>
          <w:rFonts w:ascii="Times New Roman" w:hAnsi="Times New Roman" w:cs="Times New Roman"/>
          <w:sz w:val="24"/>
          <w:szCs w:val="24"/>
        </w:rPr>
        <w:t>ja</w:t>
      </w:r>
      <w:r w:rsidRPr="00EF289D">
        <w:rPr>
          <w:rFonts w:ascii="Times New Roman" w:hAnsi="Times New Roman" w:cs="Times New Roman"/>
          <w:sz w:val="24"/>
          <w:szCs w:val="24"/>
        </w:rPr>
        <w:t xml:space="preserve"> </w:t>
      </w:r>
      <w:r w:rsidR="00CB764A" w:rsidRPr="00EF289D">
        <w:rPr>
          <w:rFonts w:ascii="Times New Roman" w:hAnsi="Times New Roman" w:cs="Times New Roman"/>
          <w:sz w:val="24"/>
          <w:szCs w:val="24"/>
        </w:rPr>
        <w:t>paragrahvi</w:t>
      </w:r>
      <w:r w:rsidRPr="00EF289D">
        <w:rPr>
          <w:rFonts w:ascii="Times New Roman" w:hAnsi="Times New Roman" w:cs="Times New Roman"/>
          <w:sz w:val="24"/>
          <w:szCs w:val="24"/>
        </w:rPr>
        <w:t xml:space="preserve"> täiendatakse lõikega 2 järgmises</w:t>
      </w:r>
      <w:r w:rsidR="003336CF" w:rsidRPr="00EF289D">
        <w:rPr>
          <w:rFonts w:ascii="Times New Roman" w:hAnsi="Times New Roman" w:cs="Times New Roman"/>
          <w:sz w:val="24"/>
          <w:szCs w:val="24"/>
        </w:rPr>
        <w:t xml:space="preserve"> sõnastuses:</w:t>
      </w:r>
    </w:p>
    <w:p w14:paraId="463B6611" w14:textId="4C0C7EA7" w:rsidR="006A4DE9" w:rsidRPr="00EF289D" w:rsidRDefault="006A4DE9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E759C4B" w14:textId="24565AC0" w:rsidR="006A4DE9" w:rsidRPr="00EF289D" w:rsidRDefault="006A4DE9" w:rsidP="003336CF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 xml:space="preserve">„(2) </w:t>
      </w:r>
      <w:r w:rsidR="00721B99" w:rsidRPr="00EF289D">
        <w:rPr>
          <w:rFonts w:ascii="Times New Roman" w:hAnsi="Times New Roman" w:cs="Times New Roman"/>
          <w:sz w:val="24"/>
          <w:szCs w:val="24"/>
        </w:rPr>
        <w:t xml:space="preserve">Igapäevaelu toetamise teenuse, töötamise toetamise teenuse, toetatud elamise teenuse, kogukonnas </w:t>
      </w:r>
      <w:commentRangeStart w:id="18"/>
      <w:r w:rsidR="00721B99" w:rsidRPr="00EF289D">
        <w:rPr>
          <w:rFonts w:ascii="Times New Roman" w:hAnsi="Times New Roman" w:cs="Times New Roman"/>
          <w:sz w:val="24"/>
          <w:szCs w:val="24"/>
        </w:rPr>
        <w:t>elamise teenuse</w:t>
      </w:r>
      <w:r w:rsidR="00C2636D" w:rsidRPr="00EF289D">
        <w:rPr>
          <w:rFonts w:ascii="Times New Roman" w:hAnsi="Times New Roman" w:cs="Times New Roman"/>
          <w:sz w:val="24"/>
          <w:szCs w:val="24"/>
        </w:rPr>
        <w:t xml:space="preserve">, päeva- ja </w:t>
      </w:r>
      <w:r w:rsidR="002A544A" w:rsidRPr="00EF289D">
        <w:rPr>
          <w:rFonts w:ascii="Times New Roman" w:hAnsi="Times New Roman" w:cs="Times New Roman"/>
          <w:sz w:val="24"/>
          <w:szCs w:val="24"/>
        </w:rPr>
        <w:t>nädalahoiuteenuse</w:t>
      </w:r>
      <w:r w:rsidR="00721B99" w:rsidRPr="00EF289D">
        <w:rPr>
          <w:rFonts w:ascii="Times New Roman" w:hAnsi="Times New Roman" w:cs="Times New Roman"/>
          <w:sz w:val="24"/>
          <w:szCs w:val="24"/>
        </w:rPr>
        <w:t xml:space="preserve"> ja ööpäevaringse erihooldusteenuse osutamise </w:t>
      </w:r>
      <w:bookmarkStart w:id="19" w:name="_Hlk168305165"/>
      <w:commentRangeStart w:id="20"/>
      <w:del w:id="21" w:author="Mari Koik" w:date="2024-08-19T16:02:00Z">
        <w:r w:rsidR="00721B99" w:rsidRPr="00EF289D" w:rsidDel="000C08D4">
          <w:rPr>
            <w:rFonts w:ascii="Times New Roman" w:hAnsi="Times New Roman" w:cs="Times New Roman"/>
            <w:sz w:val="24"/>
            <w:szCs w:val="24"/>
          </w:rPr>
          <w:delText>tegevusloa</w:delText>
        </w:r>
      </w:del>
      <w:del w:id="22" w:author="Mari Koik" w:date="2024-08-19T15:59:00Z">
        <w:r w:rsidR="003E5875" w:rsidRPr="00EF289D" w:rsidDel="000C08D4">
          <w:rPr>
            <w:rFonts w:ascii="Times New Roman" w:hAnsi="Times New Roman" w:cs="Times New Roman"/>
            <w:sz w:val="24"/>
            <w:szCs w:val="24"/>
          </w:rPr>
          <w:delText>l</w:delText>
        </w:r>
      </w:del>
      <w:del w:id="23" w:author="Mari Koik" w:date="2024-08-19T16:02:00Z">
        <w:r w:rsidR="00A600F4" w:rsidRPr="00EF289D" w:rsidDel="000C08D4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del w:id="24" w:author="Mari Koik" w:date="2024-08-19T15:58:00Z">
        <w:r w:rsidR="00A600F4" w:rsidRPr="00EF289D" w:rsidDel="000C08D4">
          <w:rPr>
            <w:rFonts w:ascii="Times New Roman" w:hAnsi="Times New Roman" w:cs="Times New Roman"/>
            <w:sz w:val="24"/>
            <w:szCs w:val="24"/>
          </w:rPr>
          <w:delText>märgitud</w:delText>
        </w:r>
        <w:r w:rsidR="00C015B4" w:rsidRPr="00EF289D" w:rsidDel="000C08D4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C015B4" w:rsidRPr="00EF289D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tegevuskoha</w:t>
      </w:r>
      <w:del w:id="25" w:author="Mari Koik" w:date="2024-08-19T15:58:00Z">
        <w:r w:rsidR="00C015B4" w:rsidRPr="00EF289D" w:rsidDel="000C08D4">
          <w:rPr>
            <w:rFonts w:ascii="Times New Roman" w:hAnsi="Times New Roman" w:cs="Times New Roman"/>
            <w:color w:val="000000"/>
            <w:sz w:val="24"/>
            <w:szCs w:val="24"/>
            <w:lang w:eastAsia="et-EE"/>
          </w:rPr>
          <w:delText>ga seotud</w:delText>
        </w:r>
      </w:del>
      <w:r w:rsidR="00C015B4" w:rsidRPr="00EF289D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 xml:space="preserve"> muu</w:t>
      </w:r>
      <w:r w:rsidR="00E0049A" w:rsidRPr="00EF289D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tmise</w:t>
      </w:r>
      <w:ins w:id="26" w:author="Mari Koik" w:date="2024-08-19T16:01:00Z">
        <w:r w:rsidR="000C08D4">
          <w:rPr>
            <w:rFonts w:ascii="Times New Roman" w:hAnsi="Times New Roman" w:cs="Times New Roman"/>
            <w:color w:val="000000"/>
            <w:sz w:val="24"/>
            <w:szCs w:val="24"/>
            <w:lang w:eastAsia="et-EE"/>
          </w:rPr>
          <w:t xml:space="preserve"> tõttu</w:t>
        </w:r>
      </w:ins>
      <w:ins w:id="27" w:author="Mari Koik" w:date="2024-08-19T16:02:00Z">
        <w:r w:rsidR="000C08D4">
          <w:rPr>
            <w:rFonts w:ascii="Times New Roman" w:hAnsi="Times New Roman" w:cs="Times New Roman"/>
            <w:color w:val="000000"/>
            <w:sz w:val="24"/>
            <w:szCs w:val="24"/>
            <w:lang w:eastAsia="et-EE"/>
          </w:rPr>
          <w:t xml:space="preserve"> </w:t>
        </w:r>
        <w:r w:rsidR="000C08D4" w:rsidRPr="00EF289D">
          <w:rPr>
            <w:rFonts w:ascii="Times New Roman" w:hAnsi="Times New Roman" w:cs="Times New Roman"/>
            <w:sz w:val="24"/>
            <w:szCs w:val="24"/>
          </w:rPr>
          <w:t>tegevusloa</w:t>
        </w:r>
        <w:r w:rsidR="000C08D4">
          <w:rPr>
            <w:rFonts w:ascii="Times New Roman" w:hAnsi="Times New Roman" w:cs="Times New Roman"/>
            <w:sz w:val="24"/>
            <w:szCs w:val="24"/>
          </w:rPr>
          <w:t xml:space="preserve"> muutmise </w:t>
        </w:r>
      </w:ins>
      <w:del w:id="28" w:author="Mari Koik" w:date="2024-08-19T16:02:00Z">
        <w:r w:rsidR="00721B99" w:rsidRPr="00EF289D" w:rsidDel="000C08D4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commentRangeEnd w:id="20"/>
      <w:r w:rsidR="000C08D4">
        <w:rPr>
          <w:rStyle w:val="Kommentaariviide"/>
          <w:rFonts w:asciiTheme="minorHAnsi" w:hAnsiTheme="minorHAnsi" w:cstheme="minorBidi"/>
        </w:rPr>
        <w:commentReference w:id="20"/>
      </w:r>
      <w:r w:rsidR="00721B99" w:rsidRPr="00EF289D">
        <w:rPr>
          <w:rFonts w:ascii="Times New Roman" w:hAnsi="Times New Roman" w:cs="Times New Roman"/>
          <w:sz w:val="24"/>
          <w:szCs w:val="24"/>
        </w:rPr>
        <w:t xml:space="preserve">taotluse läbivaatamise eest tasutakse riigilõivu </w:t>
      </w:r>
      <w:r w:rsidR="00E0049A" w:rsidRPr="00EF289D">
        <w:rPr>
          <w:rFonts w:ascii="Times New Roman" w:hAnsi="Times New Roman" w:cs="Times New Roman"/>
          <w:sz w:val="24"/>
          <w:szCs w:val="24"/>
        </w:rPr>
        <w:t>50</w:t>
      </w:r>
      <w:r w:rsidR="00721B99" w:rsidRPr="00EF289D">
        <w:rPr>
          <w:rFonts w:ascii="Times New Roman" w:hAnsi="Times New Roman" w:cs="Times New Roman"/>
          <w:sz w:val="24"/>
          <w:szCs w:val="24"/>
        </w:rPr>
        <w:t xml:space="preserve"> eurot</w:t>
      </w:r>
      <w:commentRangeEnd w:id="18"/>
      <w:r w:rsidR="00C975A4">
        <w:rPr>
          <w:rStyle w:val="Kommentaariviide"/>
          <w:rFonts w:asciiTheme="minorHAnsi" w:hAnsiTheme="minorHAnsi" w:cstheme="minorBidi"/>
        </w:rPr>
        <w:commentReference w:id="18"/>
      </w:r>
      <w:r w:rsidR="00721B99" w:rsidRPr="00EF289D">
        <w:rPr>
          <w:rFonts w:ascii="Times New Roman" w:hAnsi="Times New Roman" w:cs="Times New Roman"/>
          <w:sz w:val="24"/>
          <w:szCs w:val="24"/>
        </w:rPr>
        <w:t>.</w:t>
      </w:r>
      <w:bookmarkEnd w:id="19"/>
      <w:r w:rsidRPr="00EF289D">
        <w:rPr>
          <w:rFonts w:ascii="Times New Roman" w:hAnsi="Times New Roman" w:cs="Times New Roman"/>
          <w:sz w:val="24"/>
          <w:szCs w:val="24"/>
        </w:rPr>
        <w:t>“;</w:t>
      </w:r>
    </w:p>
    <w:p w14:paraId="5BE68381" w14:textId="77777777" w:rsidR="006A4DE9" w:rsidRPr="00EF289D" w:rsidRDefault="006A4DE9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6F39EA" w14:textId="20D93AFA" w:rsidR="006A4DE9" w:rsidRPr="00EF289D" w:rsidRDefault="006A4DE9" w:rsidP="00212A2D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paragrahv 286</w:t>
      </w:r>
      <w:r w:rsidRPr="00EF289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F289D">
        <w:rPr>
          <w:rFonts w:ascii="Times New Roman" w:hAnsi="Times New Roman" w:cs="Times New Roman"/>
          <w:sz w:val="24"/>
          <w:szCs w:val="24"/>
        </w:rPr>
        <w:t xml:space="preserve"> </w:t>
      </w:r>
      <w:del w:id="29" w:author="Mari Koik" w:date="2024-08-14T16:09:00Z">
        <w:r w:rsidR="007A59DA" w:rsidRPr="00EF289D" w:rsidDel="00912973">
          <w:rPr>
            <w:rFonts w:ascii="Times New Roman" w:hAnsi="Times New Roman" w:cs="Times New Roman"/>
            <w:sz w:val="24"/>
            <w:szCs w:val="24"/>
          </w:rPr>
          <w:delText>kehtestatakse</w:delText>
        </w:r>
        <w:r w:rsidRPr="00EF289D" w:rsidDel="00912973">
          <w:rPr>
            <w:rFonts w:ascii="Times New Roman" w:hAnsi="Times New Roman" w:cs="Times New Roman"/>
            <w:sz w:val="24"/>
            <w:szCs w:val="24"/>
          </w:rPr>
          <w:delText xml:space="preserve"> järgmises sõnastuses</w:delText>
        </w:r>
      </w:del>
      <w:ins w:id="30" w:author="Mari Koik" w:date="2024-08-14T16:09:00Z">
        <w:r w:rsidR="00912973">
          <w:rPr>
            <w:rFonts w:ascii="Times New Roman" w:hAnsi="Times New Roman" w:cs="Times New Roman"/>
            <w:sz w:val="24"/>
            <w:szCs w:val="24"/>
          </w:rPr>
          <w:t>muudetakse ja sõnastatakse järgmiselt</w:t>
        </w:r>
      </w:ins>
      <w:r w:rsidRPr="00EF289D">
        <w:rPr>
          <w:rFonts w:ascii="Times New Roman" w:hAnsi="Times New Roman" w:cs="Times New Roman"/>
          <w:sz w:val="24"/>
          <w:szCs w:val="24"/>
        </w:rPr>
        <w:t>:</w:t>
      </w:r>
    </w:p>
    <w:p w14:paraId="40E59D7C" w14:textId="77777777" w:rsidR="00A64354" w:rsidRPr="00EF289D" w:rsidRDefault="00A64354" w:rsidP="006967A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76E4C4" w14:textId="3819A906" w:rsidR="006967A0" w:rsidRPr="00EF289D" w:rsidRDefault="007A75A3" w:rsidP="006967A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5C1B">
        <w:rPr>
          <w:rFonts w:ascii="Times New Roman" w:hAnsi="Times New Roman" w:cs="Times New Roman"/>
          <w:sz w:val="24"/>
          <w:szCs w:val="24"/>
        </w:rPr>
        <w:t>„</w:t>
      </w:r>
      <w:r w:rsidR="006967A0" w:rsidRPr="00EF289D">
        <w:rPr>
          <w:rFonts w:ascii="Times New Roman" w:hAnsi="Times New Roman" w:cs="Times New Roman"/>
          <w:b/>
          <w:bCs/>
          <w:sz w:val="24"/>
          <w:szCs w:val="24"/>
        </w:rPr>
        <w:t>§ 286</w:t>
      </w:r>
      <w:r w:rsidR="006967A0" w:rsidRPr="00EF289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6967A0" w:rsidRPr="00EF289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del w:id="31" w:author="Mari Koik" w:date="2024-08-13T17:29:00Z">
        <w:r w:rsidR="006967A0" w:rsidRPr="00EF289D" w:rsidDel="00AF2385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 </w:delText>
        </w:r>
      </w:del>
      <w:r w:rsidR="00A64354" w:rsidRPr="00EF289D">
        <w:rPr>
          <w:rFonts w:ascii="Times New Roman" w:hAnsi="Times New Roman" w:cs="Times New Roman"/>
          <w:b/>
          <w:bCs/>
          <w:sz w:val="24"/>
          <w:szCs w:val="24"/>
        </w:rPr>
        <w:t>Suure hooldus- ja abivajadusega lapse hoiu teenuse</w:t>
      </w:r>
      <w:r w:rsidR="006967A0" w:rsidRPr="00EF289D">
        <w:rPr>
          <w:rFonts w:ascii="Times New Roman" w:hAnsi="Times New Roman" w:cs="Times New Roman"/>
          <w:b/>
          <w:bCs/>
          <w:sz w:val="24"/>
          <w:szCs w:val="24"/>
        </w:rPr>
        <w:t xml:space="preserve"> osutamise tegevusloa </w:t>
      </w:r>
      <w:r w:rsidR="00096972" w:rsidRPr="00EF289D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441A49" w:rsidRPr="00EF289D">
        <w:rPr>
          <w:rFonts w:ascii="Times New Roman" w:hAnsi="Times New Roman" w:cs="Times New Roman"/>
          <w:b/>
          <w:bCs/>
          <w:sz w:val="24"/>
          <w:szCs w:val="24"/>
        </w:rPr>
        <w:t xml:space="preserve">selle </w:t>
      </w:r>
      <w:r w:rsidR="00096972" w:rsidRPr="00EF289D">
        <w:rPr>
          <w:rFonts w:ascii="Times New Roman" w:hAnsi="Times New Roman" w:cs="Times New Roman"/>
          <w:b/>
          <w:bCs/>
          <w:sz w:val="24"/>
          <w:szCs w:val="24"/>
        </w:rPr>
        <w:t xml:space="preserve">muutmise </w:t>
      </w:r>
      <w:r w:rsidR="006967A0" w:rsidRPr="00EF289D">
        <w:rPr>
          <w:rFonts w:ascii="Times New Roman" w:hAnsi="Times New Roman" w:cs="Times New Roman"/>
          <w:b/>
          <w:bCs/>
          <w:sz w:val="24"/>
          <w:szCs w:val="24"/>
        </w:rPr>
        <w:t>taotluse läbivaatamine</w:t>
      </w:r>
    </w:p>
    <w:p w14:paraId="67C4538D" w14:textId="77777777" w:rsidR="007A75A3" w:rsidRPr="00EF289D" w:rsidRDefault="007A75A3" w:rsidP="006967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F962F7" w14:textId="68B0F634" w:rsidR="003336CF" w:rsidRPr="00EF289D" w:rsidRDefault="00D239E1" w:rsidP="006967A0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(1)</w:t>
      </w:r>
      <w:r w:rsidR="006967A0" w:rsidRPr="00EF289D">
        <w:rPr>
          <w:rFonts w:ascii="Times New Roman" w:hAnsi="Times New Roman" w:cs="Times New Roman"/>
          <w:sz w:val="24"/>
          <w:szCs w:val="24"/>
        </w:rPr>
        <w:t xml:space="preserve"> </w:t>
      </w:r>
      <w:del w:id="32" w:author="Mari Koik" w:date="2024-08-13T17:40:00Z">
        <w:r w:rsidR="006967A0" w:rsidRPr="00EF289D" w:rsidDel="00B20F6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A64354" w:rsidRPr="00EF289D">
        <w:rPr>
          <w:rFonts w:ascii="Times New Roman" w:hAnsi="Times New Roman" w:cs="Times New Roman"/>
          <w:sz w:val="24"/>
          <w:szCs w:val="24"/>
        </w:rPr>
        <w:t>Suure hooldus- ja abivajadusega lapse hoiu teenuse</w:t>
      </w:r>
      <w:r w:rsidR="006967A0" w:rsidRPr="00EF289D">
        <w:rPr>
          <w:rFonts w:ascii="Times New Roman" w:hAnsi="Times New Roman" w:cs="Times New Roman"/>
          <w:sz w:val="24"/>
          <w:szCs w:val="24"/>
        </w:rPr>
        <w:t xml:space="preserve"> osutamise tegevusloa taotluse läbivaatamise eest tasutakse riigilõivu </w:t>
      </w:r>
      <w:r w:rsidR="00E14B10" w:rsidRPr="00EF289D">
        <w:rPr>
          <w:rFonts w:ascii="Times New Roman" w:hAnsi="Times New Roman" w:cs="Times New Roman"/>
          <w:sz w:val="24"/>
          <w:szCs w:val="24"/>
        </w:rPr>
        <w:t>100</w:t>
      </w:r>
      <w:r w:rsidR="006967A0" w:rsidRPr="00EF289D">
        <w:rPr>
          <w:rFonts w:ascii="Times New Roman" w:hAnsi="Times New Roman" w:cs="Times New Roman"/>
          <w:sz w:val="24"/>
          <w:szCs w:val="24"/>
        </w:rPr>
        <w:t xml:space="preserve"> eurot.</w:t>
      </w:r>
    </w:p>
    <w:p w14:paraId="6C073EB6" w14:textId="77777777" w:rsidR="00E14B10" w:rsidRPr="00EF289D" w:rsidRDefault="00E14B10" w:rsidP="006967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FC4A59" w14:textId="7A6FA694" w:rsidR="006A4DE9" w:rsidRPr="00EF289D" w:rsidRDefault="006A4DE9" w:rsidP="003336CF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 xml:space="preserve">(2) </w:t>
      </w:r>
      <w:bookmarkStart w:id="33" w:name="_Hlk171691765"/>
      <w:r w:rsidR="001373F8" w:rsidRPr="00EF289D">
        <w:rPr>
          <w:rFonts w:ascii="Times New Roman" w:hAnsi="Times New Roman" w:cs="Times New Roman"/>
          <w:sz w:val="24"/>
          <w:szCs w:val="24"/>
        </w:rPr>
        <w:t>Suure hooldus- ja abivajadusega lapse hoiu teenus</w:t>
      </w:r>
      <w:r w:rsidR="00C11E8F" w:rsidRPr="00EF289D">
        <w:rPr>
          <w:rFonts w:ascii="Times New Roman" w:hAnsi="Times New Roman" w:cs="Times New Roman"/>
          <w:sz w:val="24"/>
          <w:szCs w:val="24"/>
        </w:rPr>
        <w:t>e</w:t>
      </w:r>
      <w:bookmarkEnd w:id="33"/>
      <w:r w:rsidR="001346A9" w:rsidRPr="00EF289D">
        <w:rPr>
          <w:rFonts w:ascii="Times New Roman" w:hAnsi="Times New Roman" w:cs="Times New Roman"/>
          <w:sz w:val="24"/>
          <w:szCs w:val="24"/>
        </w:rPr>
        <w:t xml:space="preserve"> osutamise </w:t>
      </w:r>
      <w:del w:id="34" w:author="Mari Koik" w:date="2024-08-19T16:03:00Z">
        <w:r w:rsidR="00DB32CC" w:rsidRPr="00EF289D" w:rsidDel="000C08D4">
          <w:rPr>
            <w:rFonts w:ascii="Times New Roman" w:hAnsi="Times New Roman" w:cs="Times New Roman"/>
            <w:sz w:val="24"/>
            <w:szCs w:val="24"/>
          </w:rPr>
          <w:delText xml:space="preserve">tegevusloal märgitud </w:delText>
        </w:r>
      </w:del>
      <w:r w:rsidR="00DB32CC" w:rsidRPr="00EF289D">
        <w:rPr>
          <w:rFonts w:ascii="Times New Roman" w:hAnsi="Times New Roman" w:cs="Times New Roman"/>
          <w:sz w:val="24"/>
          <w:szCs w:val="24"/>
        </w:rPr>
        <w:t>tegevuskoha</w:t>
      </w:r>
      <w:del w:id="35" w:author="Mari Koik" w:date="2024-08-19T16:02:00Z">
        <w:r w:rsidR="00DB32CC" w:rsidRPr="00EF289D" w:rsidDel="000C08D4">
          <w:rPr>
            <w:rFonts w:ascii="Times New Roman" w:hAnsi="Times New Roman" w:cs="Times New Roman"/>
            <w:sz w:val="24"/>
            <w:szCs w:val="24"/>
          </w:rPr>
          <w:delText>g</w:delText>
        </w:r>
      </w:del>
      <w:del w:id="36" w:author="Mari Koik" w:date="2024-08-19T16:03:00Z">
        <w:r w:rsidR="00DB32CC" w:rsidRPr="00EF289D" w:rsidDel="000C08D4">
          <w:rPr>
            <w:rFonts w:ascii="Times New Roman" w:hAnsi="Times New Roman" w:cs="Times New Roman"/>
            <w:sz w:val="24"/>
            <w:szCs w:val="24"/>
          </w:rPr>
          <w:delText>a seotud</w:delText>
        </w:r>
      </w:del>
      <w:r w:rsidR="00DB32CC" w:rsidRPr="00EF289D">
        <w:rPr>
          <w:rFonts w:ascii="Times New Roman" w:hAnsi="Times New Roman" w:cs="Times New Roman"/>
          <w:sz w:val="24"/>
          <w:szCs w:val="24"/>
        </w:rPr>
        <w:t xml:space="preserve"> muutmise </w:t>
      </w:r>
      <w:ins w:id="37" w:author="Mari Koik" w:date="2024-08-19T16:03:00Z">
        <w:r w:rsidR="000C08D4">
          <w:rPr>
            <w:rFonts w:ascii="Times New Roman" w:hAnsi="Times New Roman" w:cs="Times New Roman"/>
            <w:sz w:val="24"/>
            <w:szCs w:val="24"/>
          </w:rPr>
          <w:t xml:space="preserve">tõttu </w:t>
        </w:r>
        <w:r w:rsidR="000C08D4" w:rsidRPr="00EF289D">
          <w:rPr>
            <w:rFonts w:ascii="Times New Roman" w:hAnsi="Times New Roman" w:cs="Times New Roman"/>
            <w:sz w:val="24"/>
            <w:szCs w:val="24"/>
          </w:rPr>
          <w:t>tegevusloa</w:t>
        </w:r>
        <w:r w:rsidR="000C08D4">
          <w:rPr>
            <w:rFonts w:ascii="Times New Roman" w:hAnsi="Times New Roman" w:cs="Times New Roman"/>
            <w:sz w:val="24"/>
            <w:szCs w:val="24"/>
          </w:rPr>
          <w:t xml:space="preserve"> muutmise</w:t>
        </w:r>
        <w:r w:rsidR="000C08D4" w:rsidRPr="00EF289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DB32CC" w:rsidRPr="00EF289D">
        <w:rPr>
          <w:rFonts w:ascii="Times New Roman" w:hAnsi="Times New Roman" w:cs="Times New Roman"/>
          <w:sz w:val="24"/>
          <w:szCs w:val="24"/>
        </w:rPr>
        <w:t>taotluse läbivaatamise eest tasutakse riigilõivu 50 eurot.</w:t>
      </w:r>
      <w:r w:rsidRPr="00EF289D">
        <w:rPr>
          <w:rFonts w:ascii="Times New Roman" w:hAnsi="Times New Roman" w:cs="Times New Roman"/>
          <w:sz w:val="24"/>
          <w:szCs w:val="24"/>
        </w:rPr>
        <w:t>“;</w:t>
      </w:r>
    </w:p>
    <w:p w14:paraId="67F65882" w14:textId="77777777" w:rsidR="006A4DE9" w:rsidRPr="00EF289D" w:rsidRDefault="006A4DE9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60490B" w14:textId="534C5261" w:rsidR="00075D07" w:rsidRPr="00EF289D" w:rsidRDefault="00075D07" w:rsidP="00212A2D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5565">
        <w:rPr>
          <w:rFonts w:ascii="Times New Roman" w:hAnsi="Times New Roman" w:cs="Times New Roman"/>
          <w:sz w:val="24"/>
          <w:szCs w:val="24"/>
        </w:rPr>
        <w:t>para</w:t>
      </w:r>
      <w:r w:rsidRPr="00EF289D">
        <w:rPr>
          <w:rFonts w:ascii="Times New Roman" w:hAnsi="Times New Roman" w:cs="Times New Roman"/>
          <w:sz w:val="24"/>
          <w:szCs w:val="24"/>
        </w:rPr>
        <w:t xml:space="preserve">grahvide </w:t>
      </w:r>
      <w:del w:id="38" w:author="Mari Koik" w:date="2024-08-13T17:39:00Z">
        <w:r w:rsidRPr="00EF289D" w:rsidDel="006A195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EF289D">
        <w:rPr>
          <w:rFonts w:ascii="Times New Roman" w:hAnsi="Times New Roman" w:cs="Times New Roman"/>
          <w:sz w:val="24"/>
          <w:szCs w:val="24"/>
        </w:rPr>
        <w:t>286</w:t>
      </w:r>
      <w:r w:rsidRPr="00EF289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F289D">
        <w:rPr>
          <w:rFonts w:ascii="Times New Roman" w:hAnsi="Times New Roman" w:cs="Times New Roman"/>
          <w:sz w:val="24"/>
          <w:szCs w:val="24"/>
        </w:rPr>
        <w:t>–286</w:t>
      </w:r>
      <w:r w:rsidRPr="00EF289D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del w:id="39" w:author="Mari Koik" w:date="2024-08-14T15:09:00Z">
        <w:r w:rsidRPr="00EF289D" w:rsidDel="006C5565">
          <w:rPr>
            <w:rFonts w:ascii="Times New Roman" w:hAnsi="Times New Roman" w:cs="Times New Roman"/>
            <w:sz w:val="24"/>
            <w:szCs w:val="24"/>
          </w:rPr>
          <w:delText xml:space="preserve">pealkirja </w:delText>
        </w:r>
      </w:del>
      <w:commentRangeStart w:id="40"/>
      <w:ins w:id="41" w:author="Mari Koik" w:date="2024-08-14T15:09:00Z">
        <w:r w:rsidR="006C5565" w:rsidRPr="00EF289D">
          <w:rPr>
            <w:rFonts w:ascii="Times New Roman" w:hAnsi="Times New Roman" w:cs="Times New Roman"/>
            <w:sz w:val="24"/>
            <w:szCs w:val="24"/>
          </w:rPr>
          <w:t>pealkirj</w:t>
        </w:r>
        <w:r w:rsidR="006C5565">
          <w:rPr>
            <w:rFonts w:ascii="Times New Roman" w:hAnsi="Times New Roman" w:cs="Times New Roman"/>
            <w:sz w:val="24"/>
            <w:szCs w:val="24"/>
          </w:rPr>
          <w:t>u</w:t>
        </w:r>
        <w:r w:rsidR="006C5565" w:rsidRPr="00EF289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commentRangeEnd w:id="40"/>
      <w:ins w:id="42" w:author="Mari Koik" w:date="2024-08-14T15:10:00Z">
        <w:r w:rsidR="006C5565">
          <w:rPr>
            <w:rStyle w:val="Kommentaariviide"/>
            <w:rFonts w:asciiTheme="minorHAnsi" w:hAnsiTheme="minorHAnsi" w:cstheme="minorBidi"/>
          </w:rPr>
          <w:commentReference w:id="40"/>
        </w:r>
      </w:ins>
      <w:r w:rsidRPr="00EF289D">
        <w:rPr>
          <w:rFonts w:ascii="Times New Roman" w:hAnsi="Times New Roman" w:cs="Times New Roman"/>
          <w:sz w:val="24"/>
          <w:szCs w:val="24"/>
        </w:rPr>
        <w:t xml:space="preserve">täiendatakse pärast sõna „tegevusloa“ sõnadega „ja selle muutmise“; </w:t>
      </w:r>
    </w:p>
    <w:p w14:paraId="7CA80D3A" w14:textId="77777777" w:rsidR="00190E00" w:rsidRPr="00EF289D" w:rsidRDefault="00190E00" w:rsidP="00075D07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83F0B62" w14:textId="7BB227A6" w:rsidR="006A4DE9" w:rsidRPr="00EF289D" w:rsidRDefault="006A4DE9" w:rsidP="00212A2D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paragrahvi 286</w:t>
      </w:r>
      <w:r w:rsidRPr="00EF289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F289D">
        <w:rPr>
          <w:rFonts w:ascii="Times New Roman" w:hAnsi="Times New Roman" w:cs="Times New Roman"/>
          <w:sz w:val="24"/>
          <w:szCs w:val="24"/>
        </w:rPr>
        <w:t xml:space="preserve"> tekst loetakse lõikeks 1 </w:t>
      </w:r>
      <w:r w:rsidR="003336CF" w:rsidRPr="00EF289D">
        <w:rPr>
          <w:rFonts w:ascii="Times New Roman" w:hAnsi="Times New Roman" w:cs="Times New Roman"/>
          <w:sz w:val="24"/>
          <w:szCs w:val="24"/>
        </w:rPr>
        <w:t>ja</w:t>
      </w:r>
      <w:r w:rsidRPr="00EF289D">
        <w:rPr>
          <w:rFonts w:ascii="Times New Roman" w:hAnsi="Times New Roman" w:cs="Times New Roman"/>
          <w:sz w:val="24"/>
          <w:szCs w:val="24"/>
        </w:rPr>
        <w:t xml:space="preserve"> </w:t>
      </w:r>
      <w:r w:rsidR="00B41A50" w:rsidRPr="00EF289D">
        <w:rPr>
          <w:rFonts w:ascii="Times New Roman" w:hAnsi="Times New Roman" w:cs="Times New Roman"/>
          <w:sz w:val="24"/>
          <w:szCs w:val="24"/>
        </w:rPr>
        <w:t>paragrahvi</w:t>
      </w:r>
      <w:r w:rsidRPr="00EF289D">
        <w:rPr>
          <w:rFonts w:ascii="Times New Roman" w:hAnsi="Times New Roman" w:cs="Times New Roman"/>
          <w:sz w:val="24"/>
          <w:szCs w:val="24"/>
        </w:rPr>
        <w:t xml:space="preserve"> täiendatakse lõikega 2 järgmises sõnastuses:</w:t>
      </w:r>
    </w:p>
    <w:p w14:paraId="2D9D4B37" w14:textId="77777777" w:rsidR="003336CF" w:rsidRPr="00EF289D" w:rsidRDefault="003336CF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59431D" w14:textId="03EF8F3D" w:rsidR="006A4DE9" w:rsidRPr="00EF289D" w:rsidRDefault="006A4DE9" w:rsidP="003336CF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 xml:space="preserve">„(2) </w:t>
      </w:r>
      <w:r w:rsidR="001346A9" w:rsidRPr="00EF289D">
        <w:rPr>
          <w:rFonts w:ascii="Times New Roman" w:hAnsi="Times New Roman" w:cs="Times New Roman"/>
          <w:sz w:val="24"/>
          <w:szCs w:val="24"/>
        </w:rPr>
        <w:t xml:space="preserve">Perekodus ja asenduskodus asendushooldusteenuse osutamise </w:t>
      </w:r>
      <w:del w:id="43" w:author="Mari Koik" w:date="2024-08-19T16:03:00Z">
        <w:r w:rsidR="00DB32CC" w:rsidRPr="00EF289D" w:rsidDel="000C08D4">
          <w:rPr>
            <w:rFonts w:ascii="Times New Roman" w:hAnsi="Times New Roman" w:cs="Times New Roman"/>
            <w:sz w:val="24"/>
            <w:szCs w:val="24"/>
          </w:rPr>
          <w:delText xml:space="preserve">tegevusloal märgitud </w:delText>
        </w:r>
      </w:del>
      <w:r w:rsidR="00DB32CC" w:rsidRPr="00EF289D">
        <w:rPr>
          <w:rFonts w:ascii="Times New Roman" w:hAnsi="Times New Roman" w:cs="Times New Roman"/>
          <w:sz w:val="24"/>
          <w:szCs w:val="24"/>
        </w:rPr>
        <w:t>tegevuskoha</w:t>
      </w:r>
      <w:del w:id="44" w:author="Mari Koik" w:date="2024-08-19T16:04:00Z">
        <w:r w:rsidR="00DB32CC" w:rsidRPr="00EF289D" w:rsidDel="000C08D4">
          <w:rPr>
            <w:rFonts w:ascii="Times New Roman" w:hAnsi="Times New Roman" w:cs="Times New Roman"/>
            <w:sz w:val="24"/>
            <w:szCs w:val="24"/>
          </w:rPr>
          <w:delText>ga seotud</w:delText>
        </w:r>
      </w:del>
      <w:r w:rsidR="00DB32CC" w:rsidRPr="00EF289D">
        <w:rPr>
          <w:rFonts w:ascii="Times New Roman" w:hAnsi="Times New Roman" w:cs="Times New Roman"/>
          <w:sz w:val="24"/>
          <w:szCs w:val="24"/>
        </w:rPr>
        <w:t xml:space="preserve"> muutmise </w:t>
      </w:r>
      <w:ins w:id="45" w:author="Mari Koik" w:date="2024-08-19T16:04:00Z">
        <w:r w:rsidR="000C08D4">
          <w:rPr>
            <w:rFonts w:ascii="Times New Roman" w:hAnsi="Times New Roman" w:cs="Times New Roman"/>
            <w:sz w:val="24"/>
            <w:szCs w:val="24"/>
          </w:rPr>
          <w:t xml:space="preserve">tõttu </w:t>
        </w:r>
      </w:ins>
      <w:ins w:id="46" w:author="Mari Koik" w:date="2024-08-19T16:03:00Z">
        <w:r w:rsidR="000C08D4" w:rsidRPr="00EF289D">
          <w:rPr>
            <w:rFonts w:ascii="Times New Roman" w:hAnsi="Times New Roman" w:cs="Times New Roman"/>
            <w:sz w:val="24"/>
            <w:szCs w:val="24"/>
          </w:rPr>
          <w:t xml:space="preserve">tegevusloa </w:t>
        </w:r>
        <w:r w:rsidR="000C08D4">
          <w:rPr>
            <w:rFonts w:ascii="Times New Roman" w:hAnsi="Times New Roman" w:cs="Times New Roman"/>
            <w:sz w:val="24"/>
            <w:szCs w:val="24"/>
          </w:rPr>
          <w:t>muutmise</w:t>
        </w:r>
        <w:r w:rsidR="000C08D4" w:rsidRPr="00EF289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DB32CC" w:rsidRPr="00EF289D">
        <w:rPr>
          <w:rFonts w:ascii="Times New Roman" w:hAnsi="Times New Roman" w:cs="Times New Roman"/>
          <w:sz w:val="24"/>
          <w:szCs w:val="24"/>
        </w:rPr>
        <w:t>taotluse läbivaatamise eest tasutakse riigilõivu 50 eurot.</w:t>
      </w:r>
      <w:r w:rsidRPr="00EF289D">
        <w:rPr>
          <w:rFonts w:ascii="Times New Roman" w:hAnsi="Times New Roman" w:cs="Times New Roman"/>
          <w:sz w:val="24"/>
          <w:szCs w:val="24"/>
        </w:rPr>
        <w:t>“;</w:t>
      </w:r>
    </w:p>
    <w:p w14:paraId="05D3468B" w14:textId="77777777" w:rsidR="006A4DE9" w:rsidRPr="00EF289D" w:rsidRDefault="006A4DE9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9D1E29" w14:textId="16C68B6A" w:rsidR="006A4DE9" w:rsidRPr="00EF289D" w:rsidRDefault="006A4DE9" w:rsidP="00212A2D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paragrahvi 286</w:t>
      </w:r>
      <w:r w:rsidRPr="00EF289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F289D">
        <w:rPr>
          <w:rFonts w:ascii="Times New Roman" w:hAnsi="Times New Roman" w:cs="Times New Roman"/>
          <w:sz w:val="24"/>
          <w:szCs w:val="24"/>
        </w:rPr>
        <w:t xml:space="preserve"> tekst loetakse lõikeks 1 </w:t>
      </w:r>
      <w:r w:rsidR="003336CF" w:rsidRPr="00EF289D">
        <w:rPr>
          <w:rFonts w:ascii="Times New Roman" w:hAnsi="Times New Roman" w:cs="Times New Roman"/>
          <w:sz w:val="24"/>
          <w:szCs w:val="24"/>
        </w:rPr>
        <w:t>ja</w:t>
      </w:r>
      <w:r w:rsidRPr="00EF289D">
        <w:rPr>
          <w:rFonts w:ascii="Times New Roman" w:hAnsi="Times New Roman" w:cs="Times New Roman"/>
          <w:sz w:val="24"/>
          <w:szCs w:val="24"/>
        </w:rPr>
        <w:t xml:space="preserve"> </w:t>
      </w:r>
      <w:r w:rsidR="003A64AD" w:rsidRPr="00EF289D">
        <w:rPr>
          <w:rFonts w:ascii="Times New Roman" w:hAnsi="Times New Roman" w:cs="Times New Roman"/>
          <w:sz w:val="24"/>
          <w:szCs w:val="24"/>
        </w:rPr>
        <w:t>paragrahvi</w:t>
      </w:r>
      <w:r w:rsidRPr="00EF289D">
        <w:rPr>
          <w:rFonts w:ascii="Times New Roman" w:hAnsi="Times New Roman" w:cs="Times New Roman"/>
          <w:sz w:val="24"/>
          <w:szCs w:val="24"/>
        </w:rPr>
        <w:t xml:space="preserve"> täiendatakse lõikega 2 järgmises sõnastuses:</w:t>
      </w:r>
    </w:p>
    <w:p w14:paraId="294C6D28" w14:textId="77777777" w:rsidR="003336CF" w:rsidRPr="00EF289D" w:rsidRDefault="003336CF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411F01" w14:textId="086E0A89" w:rsidR="006A4DE9" w:rsidRPr="00EF289D" w:rsidRDefault="006A4DE9" w:rsidP="003336CF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 xml:space="preserve">„(2) </w:t>
      </w:r>
      <w:r w:rsidR="005C4666" w:rsidRPr="00EF289D">
        <w:rPr>
          <w:rFonts w:ascii="Times New Roman" w:hAnsi="Times New Roman" w:cs="Times New Roman"/>
          <w:sz w:val="24"/>
          <w:szCs w:val="24"/>
        </w:rPr>
        <w:t xml:space="preserve">Sotsiaalse rehabilitatsiooni teenuse osutamise </w:t>
      </w:r>
      <w:del w:id="47" w:author="Mari Koik" w:date="2024-08-19T16:04:00Z">
        <w:r w:rsidR="00DB32CC" w:rsidRPr="00EF289D" w:rsidDel="000C08D4">
          <w:rPr>
            <w:rFonts w:ascii="Times New Roman" w:hAnsi="Times New Roman" w:cs="Times New Roman"/>
            <w:sz w:val="24"/>
            <w:szCs w:val="24"/>
          </w:rPr>
          <w:delText xml:space="preserve">tegevusloal märgitud </w:delText>
        </w:r>
      </w:del>
      <w:r w:rsidR="00DB32CC" w:rsidRPr="00EF289D">
        <w:rPr>
          <w:rFonts w:ascii="Times New Roman" w:hAnsi="Times New Roman" w:cs="Times New Roman"/>
          <w:sz w:val="24"/>
          <w:szCs w:val="24"/>
        </w:rPr>
        <w:t>tegevuskoha</w:t>
      </w:r>
      <w:del w:id="48" w:author="Mari Koik" w:date="2024-08-19T16:04:00Z">
        <w:r w:rsidR="00DB32CC" w:rsidRPr="00EF289D" w:rsidDel="000C08D4">
          <w:rPr>
            <w:rFonts w:ascii="Times New Roman" w:hAnsi="Times New Roman" w:cs="Times New Roman"/>
            <w:sz w:val="24"/>
            <w:szCs w:val="24"/>
          </w:rPr>
          <w:delText>ga seotud</w:delText>
        </w:r>
      </w:del>
      <w:r w:rsidR="00DB32CC" w:rsidRPr="00EF289D">
        <w:rPr>
          <w:rFonts w:ascii="Times New Roman" w:hAnsi="Times New Roman" w:cs="Times New Roman"/>
          <w:sz w:val="24"/>
          <w:szCs w:val="24"/>
        </w:rPr>
        <w:t xml:space="preserve"> muutmise </w:t>
      </w:r>
      <w:ins w:id="49" w:author="Mari Koik" w:date="2024-08-19T16:04:00Z">
        <w:r w:rsidR="000C08D4">
          <w:rPr>
            <w:rFonts w:ascii="Times New Roman" w:hAnsi="Times New Roman" w:cs="Times New Roman"/>
            <w:sz w:val="24"/>
            <w:szCs w:val="24"/>
          </w:rPr>
          <w:t xml:space="preserve">tõttu </w:t>
        </w:r>
        <w:r w:rsidR="000C08D4" w:rsidRPr="00EF289D">
          <w:rPr>
            <w:rFonts w:ascii="Times New Roman" w:hAnsi="Times New Roman" w:cs="Times New Roman"/>
            <w:sz w:val="24"/>
            <w:szCs w:val="24"/>
          </w:rPr>
          <w:t>tegevusloa m</w:t>
        </w:r>
        <w:r w:rsidR="000C08D4">
          <w:rPr>
            <w:rFonts w:ascii="Times New Roman" w:hAnsi="Times New Roman" w:cs="Times New Roman"/>
            <w:sz w:val="24"/>
            <w:szCs w:val="24"/>
          </w:rPr>
          <w:t>uutmise</w:t>
        </w:r>
        <w:r w:rsidR="000C08D4" w:rsidRPr="00EF289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DB32CC" w:rsidRPr="00EF289D">
        <w:rPr>
          <w:rFonts w:ascii="Times New Roman" w:hAnsi="Times New Roman" w:cs="Times New Roman"/>
          <w:sz w:val="24"/>
          <w:szCs w:val="24"/>
        </w:rPr>
        <w:t>taotluse läbivaatamise eest tasutakse riigilõivu 50 eurot.</w:t>
      </w:r>
      <w:r w:rsidRPr="00EF289D">
        <w:rPr>
          <w:rFonts w:ascii="Times New Roman" w:hAnsi="Times New Roman" w:cs="Times New Roman"/>
          <w:sz w:val="24"/>
          <w:szCs w:val="24"/>
        </w:rPr>
        <w:t>“;</w:t>
      </w:r>
    </w:p>
    <w:p w14:paraId="29CB6EDE" w14:textId="77777777" w:rsidR="006A4DE9" w:rsidRPr="00EF289D" w:rsidRDefault="006A4DE9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99D91F" w14:textId="7CF86F74" w:rsidR="006A4DE9" w:rsidRPr="00EF289D" w:rsidRDefault="006A4DE9" w:rsidP="00212A2D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paragrahvi 286</w:t>
      </w:r>
      <w:r w:rsidRPr="00EF289D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EF289D">
        <w:rPr>
          <w:rFonts w:ascii="Times New Roman" w:hAnsi="Times New Roman" w:cs="Times New Roman"/>
          <w:sz w:val="24"/>
          <w:szCs w:val="24"/>
        </w:rPr>
        <w:t xml:space="preserve"> tekst loetakse lõikeks 1 </w:t>
      </w:r>
      <w:r w:rsidR="003336CF" w:rsidRPr="00EF289D">
        <w:rPr>
          <w:rFonts w:ascii="Times New Roman" w:hAnsi="Times New Roman" w:cs="Times New Roman"/>
          <w:sz w:val="24"/>
          <w:szCs w:val="24"/>
        </w:rPr>
        <w:t>ja</w:t>
      </w:r>
      <w:r w:rsidRPr="00EF289D">
        <w:rPr>
          <w:rFonts w:ascii="Times New Roman" w:hAnsi="Times New Roman" w:cs="Times New Roman"/>
          <w:sz w:val="24"/>
          <w:szCs w:val="24"/>
        </w:rPr>
        <w:t xml:space="preserve"> </w:t>
      </w:r>
      <w:r w:rsidR="003A64AD" w:rsidRPr="00EF289D">
        <w:rPr>
          <w:rFonts w:ascii="Times New Roman" w:hAnsi="Times New Roman" w:cs="Times New Roman"/>
          <w:sz w:val="24"/>
          <w:szCs w:val="24"/>
        </w:rPr>
        <w:t>paragrahvi t</w:t>
      </w:r>
      <w:r w:rsidRPr="00EF289D">
        <w:rPr>
          <w:rFonts w:ascii="Times New Roman" w:hAnsi="Times New Roman" w:cs="Times New Roman"/>
          <w:sz w:val="24"/>
          <w:szCs w:val="24"/>
        </w:rPr>
        <w:t>äiendatakse lõikega 2 järgmises sõnastuses:</w:t>
      </w:r>
    </w:p>
    <w:p w14:paraId="7FAAB1CF" w14:textId="77777777" w:rsidR="003336CF" w:rsidRPr="00EF289D" w:rsidRDefault="003336CF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F392DD" w14:textId="313BD55B" w:rsidR="006A4DE9" w:rsidRPr="00EF289D" w:rsidRDefault="006A4DE9" w:rsidP="003336CF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 xml:space="preserve">„(2) </w:t>
      </w:r>
      <w:r w:rsidR="005C4666" w:rsidRPr="00EF289D">
        <w:rPr>
          <w:rFonts w:ascii="Times New Roman" w:hAnsi="Times New Roman" w:cs="Times New Roman"/>
          <w:sz w:val="24"/>
          <w:szCs w:val="24"/>
        </w:rPr>
        <w:t xml:space="preserve">Turvakoduteenuse osutamise </w:t>
      </w:r>
      <w:del w:id="50" w:author="Mari Koik" w:date="2024-08-19T16:05:00Z">
        <w:r w:rsidR="00DB32CC" w:rsidRPr="00EF289D" w:rsidDel="000C08D4">
          <w:rPr>
            <w:rFonts w:ascii="Times New Roman" w:hAnsi="Times New Roman" w:cs="Times New Roman"/>
            <w:sz w:val="24"/>
            <w:szCs w:val="24"/>
          </w:rPr>
          <w:delText xml:space="preserve">tegevusloal märgitud </w:delText>
        </w:r>
      </w:del>
      <w:r w:rsidR="00DB32CC" w:rsidRPr="00EF289D">
        <w:rPr>
          <w:rFonts w:ascii="Times New Roman" w:hAnsi="Times New Roman" w:cs="Times New Roman"/>
          <w:sz w:val="24"/>
          <w:szCs w:val="24"/>
        </w:rPr>
        <w:t>tegevuskoha</w:t>
      </w:r>
      <w:del w:id="51" w:author="Mari Koik" w:date="2024-08-19T16:05:00Z">
        <w:r w:rsidR="00DB32CC" w:rsidRPr="00EF289D" w:rsidDel="000C08D4">
          <w:rPr>
            <w:rFonts w:ascii="Times New Roman" w:hAnsi="Times New Roman" w:cs="Times New Roman"/>
            <w:sz w:val="24"/>
            <w:szCs w:val="24"/>
          </w:rPr>
          <w:delText>ga seotud</w:delText>
        </w:r>
      </w:del>
      <w:r w:rsidR="00DB32CC" w:rsidRPr="00EF289D">
        <w:rPr>
          <w:rFonts w:ascii="Times New Roman" w:hAnsi="Times New Roman" w:cs="Times New Roman"/>
          <w:sz w:val="24"/>
          <w:szCs w:val="24"/>
        </w:rPr>
        <w:t xml:space="preserve"> muutmise</w:t>
      </w:r>
      <w:ins w:id="52" w:author="Mari Koik" w:date="2024-08-19T16:05:00Z">
        <w:r w:rsidR="000C08D4">
          <w:rPr>
            <w:rFonts w:ascii="Times New Roman" w:hAnsi="Times New Roman" w:cs="Times New Roman"/>
            <w:sz w:val="24"/>
            <w:szCs w:val="24"/>
          </w:rPr>
          <w:t xml:space="preserve"> tõttu</w:t>
        </w:r>
      </w:ins>
      <w:r w:rsidR="00DB32CC" w:rsidRPr="00EF289D">
        <w:rPr>
          <w:rFonts w:ascii="Times New Roman" w:hAnsi="Times New Roman" w:cs="Times New Roman"/>
          <w:sz w:val="24"/>
          <w:szCs w:val="24"/>
        </w:rPr>
        <w:t xml:space="preserve"> </w:t>
      </w:r>
      <w:ins w:id="53" w:author="Mari Koik" w:date="2024-08-19T16:05:00Z">
        <w:r w:rsidR="000C08D4" w:rsidRPr="00EF289D">
          <w:rPr>
            <w:rFonts w:ascii="Times New Roman" w:hAnsi="Times New Roman" w:cs="Times New Roman"/>
            <w:sz w:val="24"/>
            <w:szCs w:val="24"/>
          </w:rPr>
          <w:t>tegevusloa m</w:t>
        </w:r>
        <w:r w:rsidR="000C08D4">
          <w:rPr>
            <w:rFonts w:ascii="Times New Roman" w:hAnsi="Times New Roman" w:cs="Times New Roman"/>
            <w:sz w:val="24"/>
            <w:szCs w:val="24"/>
          </w:rPr>
          <w:t>uutmise</w:t>
        </w:r>
        <w:r w:rsidR="000C08D4" w:rsidRPr="00EF289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DB32CC" w:rsidRPr="00EF289D">
        <w:rPr>
          <w:rFonts w:ascii="Times New Roman" w:hAnsi="Times New Roman" w:cs="Times New Roman"/>
          <w:sz w:val="24"/>
          <w:szCs w:val="24"/>
        </w:rPr>
        <w:t>taotluse läbivaatamise eest tasutakse riigilõivu 50 eurot.</w:t>
      </w:r>
      <w:r w:rsidRPr="00EF289D">
        <w:rPr>
          <w:rFonts w:ascii="Times New Roman" w:hAnsi="Times New Roman" w:cs="Times New Roman"/>
          <w:sz w:val="24"/>
          <w:szCs w:val="24"/>
        </w:rPr>
        <w:t>“;</w:t>
      </w:r>
    </w:p>
    <w:p w14:paraId="2CA0DB79" w14:textId="77777777" w:rsidR="006A4DE9" w:rsidRPr="00EF289D" w:rsidRDefault="006A4DE9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03B1D7" w14:textId="2FD9542B" w:rsidR="006A4DE9" w:rsidRPr="00EF289D" w:rsidRDefault="006A4DE9" w:rsidP="007A4DBB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lastRenderedPageBreak/>
        <w:t>paragrahvi 286</w:t>
      </w:r>
      <w:r w:rsidRPr="00EF289D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EF289D">
        <w:rPr>
          <w:rFonts w:ascii="Times New Roman" w:hAnsi="Times New Roman" w:cs="Times New Roman"/>
          <w:sz w:val="24"/>
          <w:szCs w:val="24"/>
        </w:rPr>
        <w:t xml:space="preserve"> tekst loetakse lõikeks 1 </w:t>
      </w:r>
      <w:r w:rsidR="003336CF" w:rsidRPr="00EF289D">
        <w:rPr>
          <w:rFonts w:ascii="Times New Roman" w:hAnsi="Times New Roman" w:cs="Times New Roman"/>
          <w:sz w:val="24"/>
          <w:szCs w:val="24"/>
        </w:rPr>
        <w:t>ja</w:t>
      </w:r>
      <w:r w:rsidRPr="00EF289D">
        <w:rPr>
          <w:rFonts w:ascii="Times New Roman" w:hAnsi="Times New Roman" w:cs="Times New Roman"/>
          <w:sz w:val="24"/>
          <w:szCs w:val="24"/>
        </w:rPr>
        <w:t xml:space="preserve"> </w:t>
      </w:r>
      <w:r w:rsidR="003A64AD" w:rsidRPr="00EF289D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670DDB" w:rsidRPr="00EF289D">
        <w:rPr>
          <w:rFonts w:ascii="Times New Roman" w:hAnsi="Times New Roman" w:cs="Times New Roman"/>
          <w:sz w:val="24"/>
          <w:szCs w:val="24"/>
        </w:rPr>
        <w:t>t</w:t>
      </w:r>
      <w:r w:rsidRPr="00EF289D">
        <w:rPr>
          <w:rFonts w:ascii="Times New Roman" w:hAnsi="Times New Roman" w:cs="Times New Roman"/>
          <w:sz w:val="24"/>
          <w:szCs w:val="24"/>
        </w:rPr>
        <w:t>äiendatakse lõikega 2 järgmises sõnastuses:</w:t>
      </w:r>
    </w:p>
    <w:p w14:paraId="1DDB1163" w14:textId="77777777" w:rsidR="003336CF" w:rsidRPr="00EF289D" w:rsidRDefault="003336CF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A6E8DB" w14:textId="196285BC" w:rsidR="006A4DE9" w:rsidRPr="00EF289D" w:rsidRDefault="006A4DE9" w:rsidP="003336CF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 xml:space="preserve">„(2) </w:t>
      </w:r>
      <w:commentRangeStart w:id="54"/>
      <w:r w:rsidR="006A455E" w:rsidRPr="00EF289D">
        <w:rPr>
          <w:rFonts w:ascii="Times New Roman" w:hAnsi="Times New Roman" w:cs="Times New Roman"/>
          <w:sz w:val="24"/>
          <w:szCs w:val="24"/>
        </w:rPr>
        <w:t xml:space="preserve">Väljaspool kodu </w:t>
      </w:r>
      <w:del w:id="55" w:author="Mari Koik" w:date="2024-08-14T15:15:00Z">
        <w:r w:rsidR="006A455E" w:rsidRPr="00EF289D" w:rsidDel="008A43E5">
          <w:rPr>
            <w:rFonts w:ascii="Times New Roman" w:hAnsi="Times New Roman" w:cs="Times New Roman"/>
            <w:sz w:val="24"/>
            <w:szCs w:val="24"/>
          </w:rPr>
          <w:delText xml:space="preserve">osutatava </w:delText>
        </w:r>
      </w:del>
      <w:r w:rsidR="006A455E" w:rsidRPr="00EF289D">
        <w:rPr>
          <w:rFonts w:ascii="Times New Roman" w:hAnsi="Times New Roman" w:cs="Times New Roman"/>
          <w:sz w:val="24"/>
          <w:szCs w:val="24"/>
        </w:rPr>
        <w:t>üldhooldusteenuse osutamise</w:t>
      </w:r>
      <w:commentRangeEnd w:id="54"/>
      <w:r w:rsidR="00B432C6">
        <w:rPr>
          <w:rStyle w:val="Kommentaariviide"/>
          <w:rFonts w:asciiTheme="minorHAnsi" w:hAnsiTheme="minorHAnsi" w:cstheme="minorBidi"/>
        </w:rPr>
        <w:commentReference w:id="54"/>
      </w:r>
      <w:r w:rsidR="006A455E" w:rsidRPr="00EF289D">
        <w:rPr>
          <w:rFonts w:ascii="Times New Roman" w:hAnsi="Times New Roman" w:cs="Times New Roman"/>
          <w:sz w:val="24"/>
          <w:szCs w:val="24"/>
        </w:rPr>
        <w:t xml:space="preserve"> </w:t>
      </w:r>
      <w:del w:id="56" w:author="Mari Koik" w:date="2024-08-19T16:05:00Z">
        <w:r w:rsidR="00DB32CC" w:rsidRPr="00EF289D" w:rsidDel="000C08D4">
          <w:rPr>
            <w:rFonts w:ascii="Times New Roman" w:hAnsi="Times New Roman" w:cs="Times New Roman"/>
            <w:sz w:val="24"/>
            <w:szCs w:val="24"/>
          </w:rPr>
          <w:delText xml:space="preserve">tegevusloal märgitud </w:delText>
        </w:r>
      </w:del>
      <w:r w:rsidR="00DB32CC" w:rsidRPr="00EF289D">
        <w:rPr>
          <w:rFonts w:ascii="Times New Roman" w:hAnsi="Times New Roman" w:cs="Times New Roman"/>
          <w:sz w:val="24"/>
          <w:szCs w:val="24"/>
        </w:rPr>
        <w:t>tegevuskoha</w:t>
      </w:r>
      <w:del w:id="57" w:author="Mari Koik" w:date="2024-08-19T16:06:00Z">
        <w:r w:rsidR="00DB32CC" w:rsidRPr="00EF289D" w:rsidDel="000C08D4">
          <w:rPr>
            <w:rFonts w:ascii="Times New Roman" w:hAnsi="Times New Roman" w:cs="Times New Roman"/>
            <w:sz w:val="24"/>
            <w:szCs w:val="24"/>
          </w:rPr>
          <w:delText>ga seotud</w:delText>
        </w:r>
      </w:del>
      <w:r w:rsidR="00DB32CC" w:rsidRPr="00EF289D">
        <w:rPr>
          <w:rFonts w:ascii="Times New Roman" w:hAnsi="Times New Roman" w:cs="Times New Roman"/>
          <w:sz w:val="24"/>
          <w:szCs w:val="24"/>
        </w:rPr>
        <w:t xml:space="preserve"> muutmise</w:t>
      </w:r>
      <w:ins w:id="58" w:author="Mari Koik" w:date="2024-08-19T16:06:00Z">
        <w:r w:rsidR="000C08D4">
          <w:rPr>
            <w:rFonts w:ascii="Times New Roman" w:hAnsi="Times New Roman" w:cs="Times New Roman"/>
            <w:sz w:val="24"/>
            <w:szCs w:val="24"/>
          </w:rPr>
          <w:t xml:space="preserve"> tõttu</w:t>
        </w:r>
      </w:ins>
      <w:r w:rsidR="00DB32CC" w:rsidRPr="00EF289D">
        <w:rPr>
          <w:rFonts w:ascii="Times New Roman" w:hAnsi="Times New Roman" w:cs="Times New Roman"/>
          <w:sz w:val="24"/>
          <w:szCs w:val="24"/>
        </w:rPr>
        <w:t xml:space="preserve"> </w:t>
      </w:r>
      <w:ins w:id="59" w:author="Mari Koik" w:date="2024-08-19T16:05:00Z">
        <w:r w:rsidR="000C08D4" w:rsidRPr="00EF289D">
          <w:rPr>
            <w:rFonts w:ascii="Times New Roman" w:hAnsi="Times New Roman" w:cs="Times New Roman"/>
            <w:sz w:val="24"/>
            <w:szCs w:val="24"/>
          </w:rPr>
          <w:t xml:space="preserve">tegevusloa </w:t>
        </w:r>
        <w:r w:rsidR="000C08D4">
          <w:rPr>
            <w:rFonts w:ascii="Times New Roman" w:hAnsi="Times New Roman" w:cs="Times New Roman"/>
            <w:sz w:val="24"/>
            <w:szCs w:val="24"/>
          </w:rPr>
          <w:t>muutmise</w:t>
        </w:r>
        <w:r w:rsidR="000C08D4" w:rsidRPr="00EF289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DB32CC" w:rsidRPr="00EF289D">
        <w:rPr>
          <w:rFonts w:ascii="Times New Roman" w:hAnsi="Times New Roman" w:cs="Times New Roman"/>
          <w:sz w:val="24"/>
          <w:szCs w:val="24"/>
        </w:rPr>
        <w:t>taotluse läbivaatamise eest tasutakse riigilõivu 50 eurot.</w:t>
      </w:r>
      <w:r w:rsidRPr="00EF289D">
        <w:rPr>
          <w:rFonts w:ascii="Times New Roman" w:hAnsi="Times New Roman" w:cs="Times New Roman"/>
          <w:sz w:val="24"/>
          <w:szCs w:val="24"/>
        </w:rPr>
        <w:t>“;</w:t>
      </w:r>
    </w:p>
    <w:p w14:paraId="6833075B" w14:textId="77777777" w:rsidR="00AF47B2" w:rsidRPr="00EF289D" w:rsidRDefault="00AF47B2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1FAE51" w14:textId="32019D10" w:rsidR="00051D27" w:rsidRPr="00EF289D" w:rsidRDefault="00AF47B2" w:rsidP="00551DA3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 xml:space="preserve">paragrahvi 287 </w:t>
      </w:r>
      <w:r w:rsidR="006C67CA" w:rsidRPr="00EF289D">
        <w:rPr>
          <w:rFonts w:ascii="Times New Roman" w:hAnsi="Times New Roman" w:cs="Times New Roman"/>
          <w:sz w:val="24"/>
          <w:szCs w:val="24"/>
        </w:rPr>
        <w:t>lõike 1 punkti</w:t>
      </w:r>
      <w:r w:rsidR="00670DDB" w:rsidRPr="00EF289D">
        <w:rPr>
          <w:rFonts w:ascii="Times New Roman" w:hAnsi="Times New Roman" w:cs="Times New Roman"/>
          <w:sz w:val="24"/>
          <w:szCs w:val="24"/>
        </w:rPr>
        <w:t>des</w:t>
      </w:r>
      <w:r w:rsidR="006C67CA" w:rsidRPr="00EF289D">
        <w:rPr>
          <w:rFonts w:ascii="Times New Roman" w:hAnsi="Times New Roman" w:cs="Times New Roman"/>
          <w:sz w:val="24"/>
          <w:szCs w:val="24"/>
        </w:rPr>
        <w:t xml:space="preserve"> 1</w:t>
      </w:r>
      <w:r w:rsidR="005536AE" w:rsidRPr="00EF289D">
        <w:rPr>
          <w:rFonts w:ascii="Times New Roman" w:hAnsi="Times New Roman" w:cs="Times New Roman"/>
          <w:sz w:val="24"/>
          <w:szCs w:val="24"/>
        </w:rPr>
        <w:t>, 3</w:t>
      </w:r>
      <w:r w:rsidR="00EA56A1" w:rsidRPr="00EF289D">
        <w:rPr>
          <w:rFonts w:ascii="Times New Roman" w:hAnsi="Times New Roman" w:cs="Times New Roman"/>
          <w:sz w:val="24"/>
          <w:szCs w:val="24"/>
        </w:rPr>
        <w:t xml:space="preserve"> </w:t>
      </w:r>
      <w:r w:rsidR="00670DDB" w:rsidRPr="00EF289D">
        <w:rPr>
          <w:rFonts w:ascii="Times New Roman" w:hAnsi="Times New Roman" w:cs="Times New Roman"/>
          <w:sz w:val="24"/>
          <w:szCs w:val="24"/>
        </w:rPr>
        <w:t xml:space="preserve">ja </w:t>
      </w:r>
      <w:r w:rsidR="005536AE" w:rsidRPr="00EF289D">
        <w:rPr>
          <w:rFonts w:ascii="Times New Roman" w:hAnsi="Times New Roman" w:cs="Times New Roman"/>
          <w:sz w:val="24"/>
          <w:szCs w:val="24"/>
        </w:rPr>
        <w:t>5</w:t>
      </w:r>
      <w:r w:rsidR="00E31E88" w:rsidRPr="00EF289D">
        <w:rPr>
          <w:rFonts w:ascii="Times New Roman" w:hAnsi="Times New Roman" w:cs="Times New Roman"/>
          <w:sz w:val="24"/>
          <w:szCs w:val="24"/>
        </w:rPr>
        <w:t xml:space="preserve"> ning lõikes 3</w:t>
      </w:r>
      <w:r w:rsidR="00670DDB" w:rsidRPr="00EF289D">
        <w:rPr>
          <w:rFonts w:ascii="Times New Roman" w:hAnsi="Times New Roman" w:cs="Times New Roman"/>
          <w:sz w:val="24"/>
          <w:szCs w:val="24"/>
        </w:rPr>
        <w:t xml:space="preserve"> </w:t>
      </w:r>
      <w:r w:rsidR="00EA56A1" w:rsidRPr="00EF289D">
        <w:rPr>
          <w:rFonts w:ascii="Times New Roman" w:hAnsi="Times New Roman" w:cs="Times New Roman"/>
          <w:sz w:val="24"/>
          <w:szCs w:val="24"/>
        </w:rPr>
        <w:t>asendatakse arv „</w:t>
      </w:r>
      <w:r w:rsidR="00883C8B" w:rsidRPr="00EF289D">
        <w:rPr>
          <w:rFonts w:ascii="Times New Roman" w:hAnsi="Times New Roman" w:cs="Times New Roman"/>
          <w:sz w:val="24"/>
          <w:szCs w:val="24"/>
        </w:rPr>
        <w:t>145</w:t>
      </w:r>
      <w:r w:rsidR="00EA56A1" w:rsidRPr="00EF289D">
        <w:rPr>
          <w:rFonts w:ascii="Times New Roman" w:hAnsi="Times New Roman" w:cs="Times New Roman"/>
          <w:sz w:val="24"/>
          <w:szCs w:val="24"/>
        </w:rPr>
        <w:t>“ arvuga „2</w:t>
      </w:r>
      <w:r w:rsidR="00883C8B" w:rsidRPr="00EF289D">
        <w:rPr>
          <w:rFonts w:ascii="Times New Roman" w:hAnsi="Times New Roman" w:cs="Times New Roman"/>
          <w:sz w:val="24"/>
          <w:szCs w:val="24"/>
        </w:rPr>
        <w:t>90</w:t>
      </w:r>
      <w:r w:rsidR="00EA56A1" w:rsidRPr="00EF289D">
        <w:rPr>
          <w:rFonts w:ascii="Times New Roman" w:hAnsi="Times New Roman" w:cs="Times New Roman"/>
          <w:sz w:val="24"/>
          <w:szCs w:val="24"/>
        </w:rPr>
        <w:t>“;</w:t>
      </w:r>
    </w:p>
    <w:p w14:paraId="1757E936" w14:textId="77777777" w:rsidR="00EC2C9B" w:rsidRPr="00EF289D" w:rsidRDefault="00EC2C9B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C964159" w14:textId="2DB6D43A" w:rsidR="00051D27" w:rsidRPr="00EF289D" w:rsidRDefault="69FEE1D7" w:rsidP="00551DA3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paragrahvi</w:t>
      </w:r>
      <w:r w:rsidR="2C654866" w:rsidRPr="00EF289D">
        <w:rPr>
          <w:rFonts w:ascii="Times New Roman" w:hAnsi="Times New Roman" w:cs="Times New Roman"/>
          <w:sz w:val="24"/>
          <w:szCs w:val="24"/>
        </w:rPr>
        <w:t xml:space="preserve"> 287 lõike 1 punktis 2 asendatakse arv</w:t>
      </w:r>
      <w:r w:rsidR="2EA52325" w:rsidRPr="00EF289D">
        <w:rPr>
          <w:rFonts w:ascii="Times New Roman" w:hAnsi="Times New Roman" w:cs="Times New Roman"/>
          <w:sz w:val="24"/>
          <w:szCs w:val="24"/>
        </w:rPr>
        <w:t xml:space="preserve"> „</w:t>
      </w:r>
      <w:r w:rsidR="2C654866" w:rsidRPr="00EF289D">
        <w:rPr>
          <w:rFonts w:ascii="Times New Roman" w:hAnsi="Times New Roman" w:cs="Times New Roman"/>
          <w:sz w:val="24"/>
          <w:szCs w:val="24"/>
        </w:rPr>
        <w:t>195</w:t>
      </w:r>
      <w:r w:rsidR="00306163" w:rsidRPr="00EF289D">
        <w:rPr>
          <w:rFonts w:ascii="Times New Roman" w:hAnsi="Times New Roman" w:cs="Times New Roman"/>
          <w:sz w:val="24"/>
          <w:szCs w:val="24"/>
        </w:rPr>
        <w:t>“</w:t>
      </w:r>
      <w:r w:rsidR="2EA52325" w:rsidRPr="00EF289D">
        <w:rPr>
          <w:rFonts w:ascii="Times New Roman" w:hAnsi="Times New Roman" w:cs="Times New Roman"/>
          <w:sz w:val="24"/>
          <w:szCs w:val="24"/>
        </w:rPr>
        <w:t xml:space="preserve"> arvuga </w:t>
      </w:r>
      <w:r w:rsidR="64956866" w:rsidRPr="00EF289D">
        <w:rPr>
          <w:rFonts w:ascii="Times New Roman" w:hAnsi="Times New Roman" w:cs="Times New Roman"/>
          <w:sz w:val="24"/>
          <w:szCs w:val="24"/>
        </w:rPr>
        <w:t>„290</w:t>
      </w:r>
      <w:r w:rsidR="00306163" w:rsidRPr="00EF289D">
        <w:rPr>
          <w:rFonts w:ascii="Times New Roman" w:hAnsi="Times New Roman" w:cs="Times New Roman"/>
          <w:sz w:val="24"/>
          <w:szCs w:val="24"/>
        </w:rPr>
        <w:t>“</w:t>
      </w:r>
      <w:r w:rsidR="64956866" w:rsidRPr="00EF289D">
        <w:rPr>
          <w:rFonts w:ascii="Times New Roman" w:hAnsi="Times New Roman" w:cs="Times New Roman"/>
          <w:sz w:val="24"/>
          <w:szCs w:val="24"/>
        </w:rPr>
        <w:t>;</w:t>
      </w:r>
    </w:p>
    <w:p w14:paraId="57001365" w14:textId="77777777" w:rsidR="00051D27" w:rsidRPr="00EF289D" w:rsidRDefault="00051D27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40AC858" w14:textId="100DAF6F" w:rsidR="00051D27" w:rsidRPr="00EF289D" w:rsidRDefault="250372DF" w:rsidP="00551DA3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287 lõike 1 punktis 4 asendatakse arv „</w:t>
      </w:r>
      <w:r w:rsidR="7F1912AF" w:rsidRPr="00EF289D">
        <w:rPr>
          <w:rFonts w:ascii="Times New Roman" w:eastAsia="Times New Roman" w:hAnsi="Times New Roman" w:cs="Times New Roman"/>
          <w:sz w:val="24"/>
          <w:szCs w:val="24"/>
        </w:rPr>
        <w:t>87</w:t>
      </w:r>
      <w:r w:rsidR="00306163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</w:t>
      </w:r>
      <w:r w:rsidR="4842106C" w:rsidRPr="00EF289D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0</w:t>
      </w:r>
      <w:r w:rsidR="00306163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4842106C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B653568" w14:textId="77777777" w:rsidR="740AC858" w:rsidRPr="00EF289D" w:rsidRDefault="740AC858" w:rsidP="003336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9A4CC" w14:textId="020ECEC8" w:rsidR="00051D27" w:rsidRPr="00EF289D" w:rsidRDefault="4B4FBA9D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287 lõike 2 punkti</w:t>
      </w:r>
      <w:r w:rsidR="005536AE" w:rsidRPr="00EF289D">
        <w:rPr>
          <w:rFonts w:ascii="Times New Roman" w:eastAsia="Times New Roman" w:hAnsi="Times New Roman" w:cs="Times New Roman"/>
          <w:sz w:val="24"/>
          <w:szCs w:val="24"/>
        </w:rPr>
        <w:t>des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7008F1" w:rsidRPr="00EF289D">
        <w:rPr>
          <w:rFonts w:ascii="Times New Roman" w:eastAsia="Times New Roman" w:hAnsi="Times New Roman" w:cs="Times New Roman"/>
          <w:sz w:val="24"/>
          <w:szCs w:val="24"/>
        </w:rPr>
        <w:t>, 5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36AE" w:rsidRPr="00EF289D">
        <w:rPr>
          <w:rFonts w:ascii="Times New Roman" w:eastAsia="Times New Roman" w:hAnsi="Times New Roman" w:cs="Times New Roman"/>
          <w:sz w:val="24"/>
          <w:szCs w:val="24"/>
        </w:rPr>
        <w:t xml:space="preserve">ja </w:t>
      </w:r>
      <w:r w:rsidR="007008F1" w:rsidRPr="00EF289D">
        <w:rPr>
          <w:rFonts w:ascii="Times New Roman" w:eastAsia="Times New Roman" w:hAnsi="Times New Roman" w:cs="Times New Roman"/>
          <w:sz w:val="24"/>
          <w:szCs w:val="24"/>
        </w:rPr>
        <w:t>6</w:t>
      </w:r>
      <w:r w:rsidR="005536AE" w:rsidRPr="00EF2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5CEB" w:rsidRPr="00EF289D">
        <w:rPr>
          <w:rFonts w:ascii="Times New Roman" w:eastAsia="Times New Roman" w:hAnsi="Times New Roman" w:cs="Times New Roman"/>
          <w:sz w:val="24"/>
          <w:szCs w:val="24"/>
        </w:rPr>
        <w:t xml:space="preserve">ning lõikes 4 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asendatakse arv „505</w:t>
      </w:r>
      <w:r w:rsidR="00306163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</w:t>
      </w:r>
      <w:r w:rsidR="718AE7C1" w:rsidRPr="00EF289D">
        <w:rPr>
          <w:rFonts w:ascii="Times New Roman" w:eastAsia="Times New Roman" w:hAnsi="Times New Roman" w:cs="Times New Roman"/>
          <w:sz w:val="24"/>
          <w:szCs w:val="24"/>
        </w:rPr>
        <w:t>950</w:t>
      </w:r>
      <w:r w:rsidR="00306163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718AE7C1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5B788F8" w14:textId="77777777" w:rsidR="00051D27" w:rsidRPr="00EF289D" w:rsidRDefault="00051D27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710CE6B" w14:textId="54765E57" w:rsidR="00051D27" w:rsidRPr="00EF289D" w:rsidRDefault="1BE56FC4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287 lõike 2 punktis 2 asendatakse arv „730</w:t>
      </w:r>
      <w:r w:rsidR="00306163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</w:t>
      </w:r>
      <w:r w:rsidR="46CBAB11" w:rsidRPr="00EF289D">
        <w:rPr>
          <w:rFonts w:ascii="Times New Roman" w:eastAsia="Times New Roman" w:hAnsi="Times New Roman" w:cs="Times New Roman"/>
          <w:sz w:val="24"/>
          <w:szCs w:val="24"/>
        </w:rPr>
        <w:t>1140</w:t>
      </w:r>
      <w:r w:rsidR="00306163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46CBAB11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714D1CA" w14:textId="77777777" w:rsidR="00051D27" w:rsidRPr="00EF289D" w:rsidRDefault="00051D27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2E0F91" w14:textId="670C34D7" w:rsidR="00051D27" w:rsidRPr="00EF289D" w:rsidRDefault="46CBAB11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287 lõike 2 punktis 3 asendatakse arv „1</w:t>
      </w:r>
      <w:r w:rsidR="1C6ACA1B" w:rsidRPr="00EF289D">
        <w:rPr>
          <w:rFonts w:ascii="Times New Roman" w:eastAsia="Times New Roman" w:hAnsi="Times New Roman" w:cs="Times New Roman"/>
          <w:sz w:val="24"/>
          <w:szCs w:val="24"/>
        </w:rPr>
        <w:t>050</w:t>
      </w:r>
      <w:r w:rsidR="00306163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</w:t>
      </w:r>
      <w:r w:rsidR="278DFB71" w:rsidRPr="00EF289D">
        <w:rPr>
          <w:rFonts w:ascii="Times New Roman" w:eastAsia="Times New Roman" w:hAnsi="Times New Roman" w:cs="Times New Roman"/>
          <w:sz w:val="24"/>
          <w:szCs w:val="24"/>
        </w:rPr>
        <w:t>1330</w:t>
      </w:r>
      <w:r w:rsidR="00306163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278DFB71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5356437" w14:textId="77777777" w:rsidR="00051D27" w:rsidRPr="00EF289D" w:rsidRDefault="00051D27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96D0B0D" w14:textId="4F5CF3B6" w:rsidR="00051D27" w:rsidRPr="00EF289D" w:rsidRDefault="278DFB71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287 lõike 2 punktis 4 asendatakse arv „1</w:t>
      </w:r>
      <w:r w:rsidR="5D120DBD" w:rsidRPr="00EF289D">
        <w:rPr>
          <w:rFonts w:ascii="Times New Roman" w:eastAsia="Times New Roman" w:hAnsi="Times New Roman" w:cs="Times New Roman"/>
          <w:sz w:val="24"/>
          <w:szCs w:val="24"/>
        </w:rPr>
        <w:t>460</w:t>
      </w:r>
      <w:r w:rsidR="00306163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</w:t>
      </w:r>
      <w:r w:rsidR="2F7E595E" w:rsidRPr="00EF289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90</w:t>
      </w:r>
      <w:r w:rsidR="2F7E595E" w:rsidRPr="00EF289D">
        <w:rPr>
          <w:rFonts w:ascii="Times New Roman" w:eastAsia="Times New Roman" w:hAnsi="Times New Roman" w:cs="Times New Roman"/>
          <w:sz w:val="24"/>
          <w:szCs w:val="24"/>
        </w:rPr>
        <w:t>0</w:t>
      </w:r>
      <w:r w:rsidR="00306163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2F7E595E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6A8611" w14:textId="77777777" w:rsidR="00444E34" w:rsidRPr="00EF289D" w:rsidRDefault="00444E34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77345E" w14:textId="77777777" w:rsidR="00051D27" w:rsidRPr="00EF289D" w:rsidRDefault="5712CF6D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 288 tunnistatakse kehtetuks;</w:t>
      </w:r>
    </w:p>
    <w:p w14:paraId="15A6E945" w14:textId="77777777" w:rsidR="00675CEB" w:rsidRPr="00EF289D" w:rsidRDefault="00675CEB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5FB160B" w14:textId="52152BBC" w:rsidR="00051D27" w:rsidRPr="00EF289D" w:rsidRDefault="3C518348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289 punktis 1</w:t>
      </w:r>
      <w:r w:rsidR="005F0707" w:rsidRPr="00EF289D">
        <w:rPr>
          <w:rFonts w:ascii="Times New Roman" w:eastAsia="Times New Roman" w:hAnsi="Times New Roman" w:cs="Times New Roman"/>
          <w:sz w:val="24"/>
          <w:szCs w:val="24"/>
        </w:rPr>
        <w:t xml:space="preserve"> ja </w:t>
      </w:r>
      <w:r w:rsidR="003336CF" w:rsidRPr="00EF289D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5F0707" w:rsidRPr="00EF289D">
        <w:rPr>
          <w:rFonts w:ascii="Times New Roman" w:eastAsia="Times New Roman" w:hAnsi="Times New Roman" w:cs="Times New Roman"/>
          <w:sz w:val="24"/>
          <w:szCs w:val="24"/>
        </w:rPr>
        <w:t>292 lõike 1 punktis 1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asendatakse arv „1</w:t>
      </w:r>
      <w:r w:rsidR="5FF901C7" w:rsidRPr="00EF289D">
        <w:rPr>
          <w:rFonts w:ascii="Times New Roman" w:eastAsia="Times New Roman" w:hAnsi="Times New Roman" w:cs="Times New Roman"/>
          <w:sz w:val="24"/>
          <w:szCs w:val="24"/>
        </w:rPr>
        <w:t>3</w:t>
      </w:r>
      <w:r w:rsidR="003F0A9A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</w:t>
      </w:r>
      <w:r w:rsidR="1BBEE363" w:rsidRPr="00EF289D">
        <w:rPr>
          <w:rFonts w:ascii="Times New Roman" w:eastAsia="Times New Roman" w:hAnsi="Times New Roman" w:cs="Times New Roman"/>
          <w:sz w:val="24"/>
          <w:szCs w:val="24"/>
        </w:rPr>
        <w:t>1</w:t>
      </w:r>
      <w:r w:rsidR="5D43942E" w:rsidRPr="00EF289D">
        <w:rPr>
          <w:rFonts w:ascii="Times New Roman" w:eastAsia="Times New Roman" w:hAnsi="Times New Roman" w:cs="Times New Roman"/>
          <w:sz w:val="24"/>
          <w:szCs w:val="24"/>
        </w:rPr>
        <w:t>5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5D43942E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C877C00" w14:textId="77777777" w:rsidR="00051D27" w:rsidRPr="00EF289D" w:rsidRDefault="00051D27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57C5650" w14:textId="5C0B88F2" w:rsidR="00051D27" w:rsidRPr="00EF289D" w:rsidRDefault="5D43942E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289</w:t>
      </w:r>
      <w:r w:rsidR="087BEF8E" w:rsidRPr="00EF2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punktis 2</w:t>
      </w:r>
      <w:r w:rsidR="00FF58DE" w:rsidRPr="00EF289D">
        <w:rPr>
          <w:rFonts w:ascii="Times New Roman" w:eastAsia="Times New Roman" w:hAnsi="Times New Roman" w:cs="Times New Roman"/>
          <w:sz w:val="24"/>
          <w:szCs w:val="24"/>
        </w:rPr>
        <w:t xml:space="preserve"> ja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36CF" w:rsidRPr="00EF289D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645A9C" w:rsidRPr="00EF289D">
        <w:rPr>
          <w:rFonts w:ascii="Times New Roman" w:eastAsia="Times New Roman" w:hAnsi="Times New Roman" w:cs="Times New Roman"/>
          <w:sz w:val="24"/>
          <w:szCs w:val="24"/>
        </w:rPr>
        <w:t xml:space="preserve">292 lõike 1 punktis 2 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asendatakse arv „195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„2</w:t>
      </w:r>
      <w:r w:rsidR="729A0521" w:rsidRPr="00EF289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0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729A0521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04E81B3" w14:textId="77777777" w:rsidR="00051D27" w:rsidRPr="00EF289D" w:rsidRDefault="00051D27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5E585F1" w14:textId="1912C649" w:rsidR="00051D27" w:rsidRPr="00EF289D" w:rsidRDefault="6DB44A74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</w:t>
      </w:r>
      <w:r w:rsidR="0084601C" w:rsidRPr="00EF289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290</w:t>
      </w:r>
      <w:r w:rsidR="00F6741A" w:rsidRPr="00EF289D">
        <w:rPr>
          <w:rFonts w:ascii="Times New Roman" w:eastAsia="Times New Roman" w:hAnsi="Times New Roman" w:cs="Times New Roman"/>
          <w:sz w:val="24"/>
          <w:szCs w:val="24"/>
        </w:rPr>
        <w:t xml:space="preserve"> ja </w:t>
      </w:r>
      <w:r w:rsidR="0084601C" w:rsidRPr="00EF289D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F6741A" w:rsidRPr="00EF289D">
        <w:rPr>
          <w:rFonts w:ascii="Times New Roman" w:eastAsia="Times New Roman" w:hAnsi="Times New Roman" w:cs="Times New Roman"/>
          <w:sz w:val="24"/>
          <w:szCs w:val="24"/>
        </w:rPr>
        <w:t>292 lõikes 2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asendatakse arv „195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„20</w:t>
      </w:r>
      <w:r w:rsidR="4D20CF1A" w:rsidRPr="00EF289D">
        <w:rPr>
          <w:rFonts w:ascii="Times New Roman" w:eastAsia="Times New Roman" w:hAnsi="Times New Roman" w:cs="Times New Roman"/>
          <w:sz w:val="24"/>
          <w:szCs w:val="24"/>
        </w:rPr>
        <w:t>0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0E40815A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DA33C0A" w14:textId="77777777" w:rsidR="002F67E6" w:rsidRPr="00EF289D" w:rsidRDefault="002F67E6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DB2D65D" w14:textId="58036298" w:rsidR="00051D27" w:rsidRPr="00EF289D" w:rsidRDefault="058C9427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paragrahvis 29</w:t>
      </w:r>
      <w:r w:rsidR="2A24045F" w:rsidRPr="00EF289D">
        <w:rPr>
          <w:rFonts w:ascii="Times New Roman" w:eastAsia="Times New Roman" w:hAnsi="Times New Roman" w:cs="Times New Roman"/>
          <w:sz w:val="24"/>
          <w:szCs w:val="24"/>
        </w:rPr>
        <w:t>1</w:t>
      </w:r>
      <w:r w:rsidR="00645A9C" w:rsidRPr="00EF289D">
        <w:rPr>
          <w:rFonts w:ascii="Times New Roman" w:eastAsia="Times New Roman" w:hAnsi="Times New Roman" w:cs="Times New Roman"/>
          <w:sz w:val="24"/>
          <w:szCs w:val="24"/>
        </w:rPr>
        <w:t xml:space="preserve"> ja </w:t>
      </w:r>
      <w:r w:rsidR="0084601C" w:rsidRPr="00EF289D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645A9C" w:rsidRPr="00EF289D">
        <w:rPr>
          <w:rFonts w:ascii="Times New Roman" w:eastAsia="Times New Roman" w:hAnsi="Times New Roman" w:cs="Times New Roman"/>
          <w:sz w:val="24"/>
          <w:szCs w:val="24"/>
        </w:rPr>
        <w:t>292 lõikes 3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asendatakse </w:t>
      </w:r>
      <w:r w:rsidR="0092520B" w:rsidRPr="00EF289D">
        <w:rPr>
          <w:rFonts w:ascii="Times New Roman" w:eastAsia="Times New Roman" w:hAnsi="Times New Roman" w:cs="Times New Roman"/>
          <w:sz w:val="24"/>
          <w:szCs w:val="24"/>
        </w:rPr>
        <w:t>sõna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92520B" w:rsidRPr="00EF289D">
        <w:rPr>
          <w:rFonts w:ascii="Times New Roman" w:eastAsia="Times New Roman" w:hAnsi="Times New Roman" w:cs="Times New Roman"/>
          <w:sz w:val="24"/>
          <w:szCs w:val="24"/>
        </w:rPr>
        <w:t>seitse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</w:t>
      </w:r>
      <w:r w:rsidR="7499991E" w:rsidRPr="00EF289D">
        <w:rPr>
          <w:rFonts w:ascii="Times New Roman" w:eastAsia="Times New Roman" w:hAnsi="Times New Roman" w:cs="Times New Roman"/>
          <w:sz w:val="24"/>
          <w:szCs w:val="24"/>
        </w:rPr>
        <w:t>15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2412DDD" w14:textId="77777777" w:rsidR="002F67E6" w:rsidRPr="00EF289D" w:rsidRDefault="002F67E6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85D9C7A" w14:textId="76F1FCBD" w:rsidR="002F67E6" w:rsidRPr="00EF289D" w:rsidRDefault="7297F6B8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 293 lõikes 1 asendatakse arv „</w:t>
      </w:r>
      <w:r w:rsidR="290BFABE" w:rsidRPr="00EF289D">
        <w:rPr>
          <w:rFonts w:ascii="Times New Roman" w:eastAsia="Times New Roman" w:hAnsi="Times New Roman" w:cs="Times New Roman"/>
          <w:sz w:val="24"/>
          <w:szCs w:val="24"/>
        </w:rPr>
        <w:t>41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>5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</w:t>
      </w:r>
      <w:r w:rsidR="24893E4F" w:rsidRPr="00EF289D">
        <w:rPr>
          <w:rFonts w:ascii="Times New Roman" w:eastAsia="Times New Roman" w:hAnsi="Times New Roman" w:cs="Times New Roman"/>
          <w:sz w:val="24"/>
          <w:szCs w:val="24"/>
        </w:rPr>
        <w:t>1000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24893E4F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9C82770" w14:textId="77777777" w:rsidR="002F67E6" w:rsidRPr="00EF289D" w:rsidRDefault="002F67E6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90B0CB8" w14:textId="67A7FCD5" w:rsidR="002F67E6" w:rsidRPr="00EF289D" w:rsidRDefault="7B848206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paragrahvi 293 lõikes </w:t>
      </w:r>
      <w:r w:rsidR="264A517D" w:rsidRPr="00EF289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asendatakse arv „</w:t>
      </w:r>
      <w:r w:rsidR="264A517D" w:rsidRPr="00EF289D">
        <w:rPr>
          <w:rFonts w:ascii="Times New Roman" w:eastAsia="Times New Roman" w:hAnsi="Times New Roman" w:cs="Times New Roman"/>
          <w:sz w:val="24"/>
          <w:szCs w:val="24"/>
        </w:rPr>
        <w:t>80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</w:t>
      </w:r>
      <w:r w:rsidR="58B407B0" w:rsidRPr="00EF289D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474EF6FF" w:rsidRPr="00EF289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3BACA0F" w14:textId="77777777" w:rsidR="002F67E6" w:rsidRPr="00EF289D" w:rsidRDefault="002F67E6" w:rsidP="00AB2030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3986D69" w14:textId="48E88BEE" w:rsidR="684DB9CD" w:rsidRPr="00EF289D" w:rsidRDefault="684DB9CD" w:rsidP="004759B7">
      <w:pPr>
        <w:pStyle w:val="Loendilik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eastAsia="Times New Roman" w:hAnsi="Times New Roman" w:cs="Times New Roman"/>
          <w:sz w:val="24"/>
          <w:szCs w:val="24"/>
        </w:rPr>
        <w:t>paragrahvis 294 asendatakse arv „145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89D">
        <w:rPr>
          <w:rFonts w:ascii="Times New Roman" w:eastAsia="Times New Roman" w:hAnsi="Times New Roman" w:cs="Times New Roman"/>
          <w:sz w:val="24"/>
          <w:szCs w:val="24"/>
        </w:rPr>
        <w:t xml:space="preserve"> arvuga „1</w:t>
      </w:r>
      <w:r w:rsidR="00B520AC" w:rsidRPr="00EF289D">
        <w:rPr>
          <w:rFonts w:ascii="Times New Roman" w:eastAsia="Times New Roman" w:hAnsi="Times New Roman" w:cs="Times New Roman"/>
          <w:sz w:val="24"/>
          <w:szCs w:val="24"/>
        </w:rPr>
        <w:t>230</w:t>
      </w:r>
      <w:r w:rsidR="00217A1C" w:rsidRPr="00EF289D">
        <w:rPr>
          <w:rFonts w:ascii="Times New Roman" w:eastAsia="Times New Roman" w:hAnsi="Times New Roman" w:cs="Times New Roman"/>
          <w:sz w:val="24"/>
          <w:szCs w:val="24"/>
        </w:rPr>
        <w:t>“</w:t>
      </w:r>
      <w:r w:rsidR="4B52EBDD" w:rsidRPr="00EF289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D56750" w14:textId="77777777" w:rsidR="00CB3EF1" w:rsidRPr="00EF289D" w:rsidRDefault="00CB3EF1" w:rsidP="003336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630103" w14:textId="77777777" w:rsidR="007D7847" w:rsidRPr="00EF289D" w:rsidRDefault="007D7847" w:rsidP="007D784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289D">
        <w:rPr>
          <w:rFonts w:ascii="Times New Roman" w:hAnsi="Times New Roman" w:cs="Times New Roman"/>
          <w:b/>
          <w:bCs/>
          <w:sz w:val="24"/>
          <w:szCs w:val="24"/>
        </w:rPr>
        <w:t>§ 2. Narkootiliste ja psühhotroopsete ainete ning nende lähteainete seaduse muutmine</w:t>
      </w:r>
    </w:p>
    <w:p w14:paraId="372AC0A2" w14:textId="77777777" w:rsidR="007D7847" w:rsidRPr="00EF289D" w:rsidRDefault="007D7847" w:rsidP="007D784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2CDA18" w14:textId="149E0DD6" w:rsidR="007D7847" w:rsidRPr="00EF289D" w:rsidRDefault="007D7847" w:rsidP="007D7847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Narkootiliste ja psühhotroopsete ainete ning nende lähteainete seaduses tehakse järgmised muudatused:</w:t>
      </w:r>
    </w:p>
    <w:p w14:paraId="19B7C35B" w14:textId="77777777" w:rsidR="007D7847" w:rsidRPr="00EF289D" w:rsidRDefault="007D7847" w:rsidP="007D784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CE3E9E" w14:textId="610D2C99" w:rsidR="007D7847" w:rsidRPr="00EF289D" w:rsidRDefault="007D7847" w:rsidP="007D7847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EF289D">
        <w:rPr>
          <w:rFonts w:ascii="Times New Roman" w:hAnsi="Times New Roman" w:cs="Times New Roman"/>
          <w:sz w:val="24"/>
          <w:szCs w:val="24"/>
        </w:rPr>
        <w:t xml:space="preserve"> </w:t>
      </w:r>
      <w:r w:rsidR="00ED74B4" w:rsidRPr="00EF289D">
        <w:rPr>
          <w:rFonts w:ascii="Times New Roman" w:eastAsia="Times New Roman" w:hAnsi="Times New Roman" w:cs="Times New Roman"/>
          <w:sz w:val="24"/>
          <w:szCs w:val="24"/>
        </w:rPr>
        <w:t>paragrahvi</w:t>
      </w:r>
      <w:r w:rsidRPr="00EF289D">
        <w:rPr>
          <w:rFonts w:ascii="Times New Roman" w:hAnsi="Times New Roman" w:cs="Times New Roman"/>
          <w:sz w:val="24"/>
          <w:szCs w:val="24"/>
        </w:rPr>
        <w:t xml:space="preserve"> 4</w:t>
      </w:r>
      <w:r w:rsidRPr="00EF289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F289D">
        <w:rPr>
          <w:rFonts w:ascii="Times New Roman" w:hAnsi="Times New Roman" w:cs="Times New Roman"/>
          <w:sz w:val="24"/>
          <w:szCs w:val="24"/>
        </w:rPr>
        <w:t xml:space="preserve"> lõiget 4 täiendatakse p</w:t>
      </w:r>
      <w:r w:rsidR="00121B9B" w:rsidRPr="00EF289D">
        <w:rPr>
          <w:rFonts w:ascii="Times New Roman" w:hAnsi="Times New Roman" w:cs="Times New Roman"/>
          <w:sz w:val="24"/>
          <w:szCs w:val="24"/>
        </w:rPr>
        <w:t>ärast</w:t>
      </w:r>
      <w:r w:rsidRPr="00EF289D">
        <w:rPr>
          <w:rFonts w:ascii="Times New Roman" w:hAnsi="Times New Roman" w:cs="Times New Roman"/>
          <w:sz w:val="24"/>
          <w:szCs w:val="24"/>
        </w:rPr>
        <w:t xml:space="preserve"> sõna „Ravimiametis“ sõnadega „ning tasuma riigilõivu</w:t>
      </w:r>
      <w:r w:rsidR="00121B9B" w:rsidRPr="00EF289D">
        <w:rPr>
          <w:rFonts w:ascii="Times New Roman" w:hAnsi="Times New Roman" w:cs="Times New Roman"/>
          <w:sz w:val="24"/>
          <w:szCs w:val="24"/>
        </w:rPr>
        <w:t xml:space="preserve"> riigilõivuseaduses sätestatud määras</w:t>
      </w:r>
      <w:r w:rsidRPr="00EF289D">
        <w:rPr>
          <w:rFonts w:ascii="Times New Roman" w:hAnsi="Times New Roman" w:cs="Times New Roman"/>
          <w:sz w:val="24"/>
          <w:szCs w:val="24"/>
        </w:rPr>
        <w:t>“;</w:t>
      </w:r>
    </w:p>
    <w:p w14:paraId="384514F5" w14:textId="77777777" w:rsidR="007D7847" w:rsidRPr="00EF289D" w:rsidRDefault="007D7847" w:rsidP="007D784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41C183" w14:textId="2C515C8F" w:rsidR="007D7847" w:rsidRPr="00EF289D" w:rsidRDefault="007D7847" w:rsidP="007D7847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EF289D">
        <w:rPr>
          <w:rFonts w:ascii="Times New Roman" w:hAnsi="Times New Roman" w:cs="Times New Roman"/>
          <w:sz w:val="24"/>
          <w:szCs w:val="24"/>
        </w:rPr>
        <w:t xml:space="preserve"> </w:t>
      </w:r>
      <w:del w:id="60" w:author="Mari Koik" w:date="2024-08-13T17:40:00Z">
        <w:r w:rsidRPr="00EF289D" w:rsidDel="00B20F6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ED74B4" w:rsidRPr="00EF289D">
        <w:rPr>
          <w:rFonts w:ascii="Times New Roman" w:eastAsia="Times New Roman" w:hAnsi="Times New Roman" w:cs="Times New Roman"/>
          <w:sz w:val="24"/>
          <w:szCs w:val="24"/>
        </w:rPr>
        <w:t>paragrahvi</w:t>
      </w:r>
      <w:r w:rsidR="00ED74B4" w:rsidRPr="00EF289D">
        <w:rPr>
          <w:rFonts w:ascii="Times New Roman" w:hAnsi="Times New Roman" w:cs="Times New Roman"/>
          <w:sz w:val="24"/>
          <w:szCs w:val="24"/>
        </w:rPr>
        <w:t xml:space="preserve"> </w:t>
      </w:r>
      <w:r w:rsidRPr="00EF289D">
        <w:rPr>
          <w:rFonts w:ascii="Times New Roman" w:hAnsi="Times New Roman" w:cs="Times New Roman"/>
          <w:sz w:val="24"/>
          <w:szCs w:val="24"/>
        </w:rPr>
        <w:t>4</w:t>
      </w:r>
      <w:r w:rsidRPr="00EF289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F289D">
        <w:rPr>
          <w:rFonts w:ascii="Times New Roman" w:hAnsi="Times New Roman" w:cs="Times New Roman"/>
          <w:sz w:val="24"/>
          <w:szCs w:val="24"/>
        </w:rPr>
        <w:t xml:space="preserve"> lõiget 4</w:t>
      </w:r>
      <w:r w:rsidRPr="00EF289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F289D">
        <w:rPr>
          <w:rFonts w:ascii="Times New Roman" w:hAnsi="Times New Roman" w:cs="Times New Roman"/>
          <w:sz w:val="24"/>
          <w:szCs w:val="24"/>
        </w:rPr>
        <w:t xml:space="preserve"> täiendatakse p</w:t>
      </w:r>
      <w:r w:rsidR="00121B9B" w:rsidRPr="00EF289D">
        <w:rPr>
          <w:rFonts w:ascii="Times New Roman" w:hAnsi="Times New Roman" w:cs="Times New Roman"/>
          <w:sz w:val="24"/>
          <w:szCs w:val="24"/>
        </w:rPr>
        <w:t>ärast</w:t>
      </w:r>
      <w:r w:rsidRPr="00EF289D">
        <w:rPr>
          <w:rFonts w:ascii="Times New Roman" w:hAnsi="Times New Roman" w:cs="Times New Roman"/>
          <w:sz w:val="24"/>
          <w:szCs w:val="24"/>
        </w:rPr>
        <w:t xml:space="preserve"> sõna „omandamist“</w:t>
      </w:r>
      <w:commentRangeStart w:id="61"/>
      <w:del w:id="62" w:author="Mari Koik" w:date="2024-08-13T17:48:00Z">
        <w:r w:rsidRPr="00EF289D" w:rsidDel="005E5CA9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EF289D">
        <w:rPr>
          <w:rFonts w:ascii="Times New Roman" w:hAnsi="Times New Roman" w:cs="Times New Roman"/>
          <w:sz w:val="24"/>
          <w:szCs w:val="24"/>
        </w:rPr>
        <w:t xml:space="preserve"> </w:t>
      </w:r>
      <w:commentRangeEnd w:id="61"/>
      <w:r w:rsidR="005E5CA9">
        <w:rPr>
          <w:rStyle w:val="Kommentaariviide"/>
          <w:rFonts w:asciiTheme="minorHAnsi" w:hAnsiTheme="minorHAnsi" w:cstheme="minorBidi"/>
        </w:rPr>
        <w:commentReference w:id="61"/>
      </w:r>
      <w:r w:rsidRPr="00EF289D">
        <w:rPr>
          <w:rFonts w:ascii="Times New Roman" w:hAnsi="Times New Roman" w:cs="Times New Roman"/>
          <w:sz w:val="24"/>
          <w:szCs w:val="24"/>
        </w:rPr>
        <w:t>sõnadega „</w:t>
      </w:r>
      <w:bookmarkStart w:id="63" w:name="_Hlk174463756"/>
      <w:commentRangeStart w:id="64"/>
      <w:r w:rsidRPr="00EF289D">
        <w:rPr>
          <w:rFonts w:ascii="Times New Roman" w:hAnsi="Times New Roman" w:cs="Times New Roman"/>
          <w:sz w:val="24"/>
          <w:szCs w:val="24"/>
        </w:rPr>
        <w:t>ning tasuma riigilõivu</w:t>
      </w:r>
      <w:r w:rsidR="00121B9B" w:rsidRPr="00EF289D">
        <w:rPr>
          <w:rFonts w:ascii="Times New Roman" w:hAnsi="Times New Roman" w:cs="Times New Roman"/>
          <w:sz w:val="24"/>
          <w:szCs w:val="24"/>
        </w:rPr>
        <w:t xml:space="preserve"> riigilõivuseaduses sätestatud määras</w:t>
      </w:r>
      <w:bookmarkEnd w:id="63"/>
      <w:commentRangeEnd w:id="64"/>
      <w:r w:rsidR="000C64B6">
        <w:rPr>
          <w:rStyle w:val="Kommentaariviide"/>
          <w:rFonts w:asciiTheme="minorHAnsi" w:hAnsiTheme="minorHAnsi" w:cstheme="minorBidi"/>
        </w:rPr>
        <w:commentReference w:id="64"/>
      </w:r>
      <w:r w:rsidRPr="00EF289D">
        <w:rPr>
          <w:rFonts w:ascii="Times New Roman" w:hAnsi="Times New Roman" w:cs="Times New Roman"/>
          <w:sz w:val="24"/>
          <w:szCs w:val="24"/>
        </w:rPr>
        <w:t>“.</w:t>
      </w:r>
    </w:p>
    <w:p w14:paraId="6EA99581" w14:textId="77777777" w:rsidR="007D7847" w:rsidRPr="00EF289D" w:rsidRDefault="007D7847" w:rsidP="007D784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D96AAC" w14:textId="77777777" w:rsidR="007D7847" w:rsidRPr="00EF289D" w:rsidRDefault="007D7847" w:rsidP="007D784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289D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3. Seaduse jõustumine</w:t>
      </w:r>
    </w:p>
    <w:p w14:paraId="01DE4F96" w14:textId="77777777" w:rsidR="007D7847" w:rsidRPr="00EF289D" w:rsidRDefault="007D7847" w:rsidP="007D784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C59714" w14:textId="489FCDC9" w:rsidR="009152D5" w:rsidRPr="00EF289D" w:rsidRDefault="007D7847" w:rsidP="007D7847">
      <w:pPr>
        <w:jc w:val="both"/>
        <w:rPr>
          <w:rFonts w:ascii="Times New Roman" w:hAnsi="Times New Roman" w:cs="Times New Roman"/>
          <w:sz w:val="24"/>
          <w:szCs w:val="24"/>
        </w:rPr>
      </w:pPr>
      <w:r w:rsidRPr="00EF289D">
        <w:rPr>
          <w:rFonts w:ascii="Times New Roman" w:hAnsi="Times New Roman" w:cs="Times New Roman"/>
          <w:sz w:val="24"/>
          <w:szCs w:val="24"/>
        </w:rPr>
        <w:t>Käesolev seadus jõustub 2025. aasta 1. jaanuaril.</w:t>
      </w:r>
    </w:p>
    <w:p w14:paraId="4B41A139" w14:textId="77777777" w:rsidR="009152D5" w:rsidRPr="00EF289D" w:rsidRDefault="009152D5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D2E212" w14:textId="77777777" w:rsidR="009152D5" w:rsidRPr="00EF289D" w:rsidRDefault="009152D5" w:rsidP="003336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CB467A" w14:textId="77777777" w:rsidR="009B40B0" w:rsidRPr="00EF289D" w:rsidRDefault="009B40B0" w:rsidP="003336CF">
      <w:pPr>
        <w:suppressAutoHyphens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EF289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Lauri Hussar</w:t>
      </w:r>
    </w:p>
    <w:p w14:paraId="545B7DF3" w14:textId="77777777" w:rsidR="009B40B0" w:rsidRPr="00EF289D" w:rsidRDefault="009B40B0" w:rsidP="003336CF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Riigikogu esimees</w:t>
      </w:r>
    </w:p>
    <w:p w14:paraId="54FBC5FE" w14:textId="77777777" w:rsidR="009B40B0" w:rsidRPr="00EF289D" w:rsidRDefault="009B40B0" w:rsidP="003336CF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59E77EA2" w14:textId="1026D05D" w:rsidR="009B40B0" w:rsidRPr="00EF289D" w:rsidRDefault="009B40B0" w:rsidP="003336CF">
      <w:pPr>
        <w:widowControl w:val="0"/>
        <w:pBdr>
          <w:bottom w:val="single" w:sz="12" w:space="11" w:color="auto"/>
        </w:pBdr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Tallinn,</w:t>
      </w:r>
      <w:r w:rsidR="3BD14873"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 </w:t>
      </w:r>
      <w:r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</w:r>
      <w:r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  <w:t>202</w:t>
      </w:r>
      <w:r w:rsidR="004668D7"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4</w:t>
      </w:r>
    </w:p>
    <w:p w14:paraId="20F1F322" w14:textId="518E93CA" w:rsidR="009B40B0" w:rsidRPr="00EF289D" w:rsidRDefault="009B40B0" w:rsidP="003336CF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Algatab Vabariigi Valitsus </w:t>
      </w:r>
      <w:r w:rsidR="00426E5B"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     </w:t>
      </w:r>
      <w:r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202</w:t>
      </w:r>
      <w:r w:rsidR="004668D7"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4</w:t>
      </w:r>
      <w:r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. a nr </w:t>
      </w:r>
    </w:p>
    <w:p w14:paraId="7D091080" w14:textId="77777777" w:rsidR="009B40B0" w:rsidRPr="00EF289D" w:rsidRDefault="009B40B0" w:rsidP="003336CF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5FCB04B2" w14:textId="77777777" w:rsidR="009B40B0" w:rsidRPr="00EF289D" w:rsidRDefault="009B40B0" w:rsidP="003336CF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Vabariigi Valitsuse nimel</w:t>
      </w:r>
    </w:p>
    <w:p w14:paraId="0A8006CB" w14:textId="77777777" w:rsidR="009B40B0" w:rsidRPr="00EF289D" w:rsidRDefault="009B40B0" w:rsidP="003336CF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6C916353" w14:textId="77777777" w:rsidR="009B40B0" w:rsidRPr="00EF289D" w:rsidRDefault="009B40B0" w:rsidP="003336CF">
      <w:pPr>
        <w:widowControl w:val="0"/>
        <w:suppressAutoHyphens/>
        <w:autoSpaceDN w:val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EF289D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(allkirjastatud digitaalselt)</w:t>
      </w:r>
    </w:p>
    <w:p w14:paraId="323BD63B" w14:textId="77777777" w:rsidR="00BF678C" w:rsidRPr="00EF289D" w:rsidRDefault="00BF678C" w:rsidP="003336C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BF678C" w:rsidRPr="00EF289D" w:rsidSect="00904FE8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i Koik" w:date="2024-08-15T10:14:00Z" w:initials="MK">
    <w:p w14:paraId="6205049F" w14:textId="166DF39A" w:rsidR="005937F0" w:rsidRDefault="005937F0" w:rsidP="005937F0">
      <w:pPr>
        <w:pStyle w:val="Kommentaaritekst"/>
      </w:pPr>
      <w:r>
        <w:rPr>
          <w:rStyle w:val="Kommentaariviide"/>
        </w:rPr>
        <w:annotationRef/>
      </w:r>
      <w:r>
        <w:t xml:space="preserve">Kas siin ei võiks olla lihtsalt </w:t>
      </w:r>
      <w:r>
        <w:rPr>
          <w:i/>
          <w:iCs/>
        </w:rPr>
        <w:t>kõrvaltingimuse muutmise puhul</w:t>
      </w:r>
      <w:r>
        <w:t>?</w:t>
      </w:r>
    </w:p>
  </w:comment>
  <w:comment w:id="8" w:author="Mari Koik" w:date="2024-08-14T15:59:00Z" w:initials="MK">
    <w:p w14:paraId="1EC33803" w14:textId="77777777" w:rsidR="00413EE2" w:rsidRDefault="005340D3" w:rsidP="00413EE2">
      <w:pPr>
        <w:pStyle w:val="Kommentaaritekst"/>
      </w:pPr>
      <w:r>
        <w:rPr>
          <w:rStyle w:val="Kommentaariviide"/>
        </w:rPr>
        <w:annotationRef/>
      </w:r>
      <w:r w:rsidR="00413EE2">
        <w:t>Mujal RLSis on sellises kohas kasutatud "loa taotluse läbivaatamise eest". Peaks vist siin ka nii sõnastama?</w:t>
      </w:r>
    </w:p>
  </w:comment>
  <w:comment w:id="9" w:author="Mari Koik" w:date="2024-08-15T10:21:00Z" w:initials="MK">
    <w:p w14:paraId="53164E32" w14:textId="7D3A9547" w:rsidR="004F35C9" w:rsidRDefault="004F35C9" w:rsidP="004F35C9">
      <w:pPr>
        <w:pStyle w:val="Kommentaaritekst"/>
      </w:pPr>
      <w:r>
        <w:rPr>
          <w:rStyle w:val="Kommentaariviide"/>
        </w:rPr>
        <w:annotationRef/>
      </w:r>
      <w:r>
        <w:t xml:space="preserve">Küsimus kogu eelnõu kohta: kas </w:t>
      </w:r>
      <w:r>
        <w:rPr>
          <w:i/>
          <w:iCs/>
        </w:rPr>
        <w:t xml:space="preserve">tegutsemiskoht </w:t>
      </w:r>
      <w:r>
        <w:t xml:space="preserve">ja </w:t>
      </w:r>
      <w:r>
        <w:rPr>
          <w:i/>
          <w:iCs/>
        </w:rPr>
        <w:t xml:space="preserve">tegevuskoht </w:t>
      </w:r>
      <w:r>
        <w:t>on kaks eri asja? Igaks juhuks küsin, sest eelnõus on kasutusel mõlemad.</w:t>
      </w:r>
    </w:p>
  </w:comment>
  <w:comment w:id="10" w:author="Mari Koik" w:date="2024-08-13T17:23:00Z" w:initials="MK">
    <w:p w14:paraId="5ACA128D" w14:textId="3646B386" w:rsidR="008A43E5" w:rsidRDefault="00AF2385" w:rsidP="008A43E5">
      <w:pPr>
        <w:pStyle w:val="Kommentaaritekst"/>
      </w:pPr>
      <w:r>
        <w:rPr>
          <w:rStyle w:val="Kommentaariviide"/>
        </w:rPr>
        <w:annotationRef/>
      </w:r>
      <w:r w:rsidR="008A43E5">
        <w:t>Et oleks ühtlane järgmise punktiga, võtsin kriipsu ära.</w:t>
      </w:r>
    </w:p>
  </w:comment>
  <w:comment w:id="17" w:author="Piret Elenurm" w:date="2024-08-20T16:35:00Z" w:initials="PE">
    <w:p w14:paraId="381D3469" w14:textId="77777777" w:rsidR="00A80EA1" w:rsidRDefault="005B5649" w:rsidP="00A80EA1">
      <w:pPr>
        <w:pStyle w:val="Kommentaaritekst"/>
      </w:pPr>
      <w:r>
        <w:rPr>
          <w:rStyle w:val="Kommentaariviide"/>
        </w:rPr>
        <w:annotationRef/>
      </w:r>
      <w:r w:rsidR="00A80EA1">
        <w:t xml:space="preserve">Pealkiri ei arvesta eelnõu § 1 p-s 25 esitatud tegevusloa muutmise taotlusega. Kasutada tuleks § 1 p 26 pealkirja analoogiat ja lõpetada pealkiri sõnadega "…tegevusloa ja selle muutmise taotluse läbivaatamine" </w:t>
      </w:r>
    </w:p>
  </w:comment>
  <w:comment w:id="20" w:author="Mari Koik" w:date="2024-08-19T15:58:00Z" w:initials="MK">
    <w:p w14:paraId="726CC7D7" w14:textId="72C3F3A9" w:rsidR="00C956B3" w:rsidRDefault="000C08D4" w:rsidP="00C956B3">
      <w:pPr>
        <w:pStyle w:val="Kommentaaritekst"/>
      </w:pPr>
      <w:r>
        <w:rPr>
          <w:rStyle w:val="Kommentaariviide"/>
        </w:rPr>
        <w:annotationRef/>
      </w:r>
      <w:r w:rsidR="00C956B3">
        <w:t>Kas nii võiks? Vt ka allpool 6 x</w:t>
      </w:r>
    </w:p>
  </w:comment>
  <w:comment w:id="18" w:author="Piret Elenurm" w:date="2024-08-20T16:47:00Z" w:initials="PE">
    <w:p w14:paraId="65B6925E" w14:textId="77777777" w:rsidR="00A80EA1" w:rsidRDefault="00C975A4" w:rsidP="00A80EA1">
      <w:pPr>
        <w:pStyle w:val="Kommentaaritekst"/>
      </w:pPr>
      <w:r>
        <w:rPr>
          <w:rStyle w:val="Kommentaariviide"/>
        </w:rPr>
        <w:annotationRef/>
      </w:r>
      <w:r w:rsidR="00A80EA1">
        <w:t>§ 286 lõike 1 täiendamine tundub ka vajalik.</w:t>
      </w:r>
    </w:p>
  </w:comment>
  <w:comment w:id="40" w:author="Mari Koik" w:date="2024-08-14T15:10:00Z" w:initials="MK">
    <w:p w14:paraId="51F88A7F" w14:textId="3189D0FE" w:rsidR="00C956B3" w:rsidRDefault="006C5565" w:rsidP="00C956B3">
      <w:pPr>
        <w:pStyle w:val="Kommentaaritekst"/>
      </w:pPr>
      <w:r>
        <w:rPr>
          <w:rStyle w:val="Kommentaariviide"/>
        </w:rPr>
        <w:annotationRef/>
      </w:r>
      <w:r w:rsidR="00C956B3">
        <w:t>Siin kasutaksin selguse huvides mitmust.</w:t>
      </w:r>
    </w:p>
  </w:comment>
  <w:comment w:id="54" w:author="Mari Koik" w:date="2024-08-19T15:08:00Z" w:initials="MK">
    <w:p w14:paraId="231E4BA0" w14:textId="4A81CB16" w:rsidR="00B432C6" w:rsidRDefault="00B432C6" w:rsidP="00B432C6">
      <w:pPr>
        <w:pStyle w:val="Kommentaaritekst"/>
      </w:pPr>
      <w:r>
        <w:rPr>
          <w:rStyle w:val="Kommentaariviide"/>
        </w:rPr>
        <w:annotationRef/>
      </w:r>
      <w:r>
        <w:t>ökonoomsem</w:t>
      </w:r>
    </w:p>
  </w:comment>
  <w:comment w:id="61" w:author="Mari Koik" w:date="2024-08-13T17:50:00Z" w:initials="MK">
    <w:p w14:paraId="3D837D31" w14:textId="7A5F5F42" w:rsidR="005E5CA9" w:rsidRDefault="005E5CA9" w:rsidP="005E5CA9">
      <w:pPr>
        <w:pStyle w:val="Kommentaaritekst"/>
      </w:pPr>
      <w:r>
        <w:rPr>
          <w:rStyle w:val="Kommentaariviide"/>
        </w:rPr>
        <w:annotationRef/>
      </w:r>
      <w:r>
        <w:t>Koma ära</w:t>
      </w:r>
    </w:p>
  </w:comment>
  <w:comment w:id="64" w:author="Mari Koik" w:date="2024-08-14T15:44:00Z" w:initials="MK">
    <w:p w14:paraId="4289AF9C" w14:textId="77777777" w:rsidR="00B80188" w:rsidRDefault="000C64B6" w:rsidP="00B80188">
      <w:pPr>
        <w:pStyle w:val="Kommentaaritekst"/>
      </w:pPr>
      <w:r>
        <w:rPr>
          <w:rStyle w:val="Kommentaariviide"/>
        </w:rPr>
        <w:annotationRef/>
      </w:r>
      <w:r w:rsidR="00B80188">
        <w:t xml:space="preserve">Kas ka riigilõiv tuleb tasuda enne omandamist? Praegu pakutud sõnastusest see ei selgu.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05049F" w15:done="0"/>
  <w15:commentEx w15:paraId="1EC33803" w15:done="0"/>
  <w15:commentEx w15:paraId="53164E32" w15:done="0"/>
  <w15:commentEx w15:paraId="5ACA128D" w15:done="0"/>
  <w15:commentEx w15:paraId="381D3469" w15:done="0"/>
  <w15:commentEx w15:paraId="726CC7D7" w15:done="0"/>
  <w15:commentEx w15:paraId="65B6925E" w15:done="0"/>
  <w15:commentEx w15:paraId="51F88A7F" w15:done="0"/>
  <w15:commentEx w15:paraId="231E4BA0" w15:done="0"/>
  <w15:commentEx w15:paraId="3D837D31" w15:done="0"/>
  <w15:commentEx w15:paraId="4289AF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68539F" w16cex:dateUtc="2024-08-15T07:14:00Z"/>
  <w16cex:commentExtensible w16cex:durableId="2A6752DA" w16cex:dateUtc="2024-08-14T12:59:00Z"/>
  <w16cex:commentExtensible w16cex:durableId="2A68551B" w16cex:dateUtc="2024-08-15T07:21:00Z"/>
  <w16cex:commentExtensible w16cex:durableId="2A66150B" w16cex:dateUtc="2024-08-13T14:23:00Z"/>
  <w16cex:commentExtensible w16cex:durableId="2A6F445A" w16cex:dateUtc="2024-08-20T13:35:00Z"/>
  <w16cex:commentExtensible w16cex:durableId="2A6DEA30" w16cex:dateUtc="2024-08-19T12:58:00Z"/>
  <w16cex:commentExtensible w16cex:durableId="2A6F4716" w16cex:dateUtc="2024-08-20T13:47:00Z"/>
  <w16cex:commentExtensible w16cex:durableId="2A67474C" w16cex:dateUtc="2024-08-14T12:10:00Z"/>
  <w16cex:commentExtensible w16cex:durableId="2A6DDE56" w16cex:dateUtc="2024-08-19T12:08:00Z"/>
  <w16cex:commentExtensible w16cex:durableId="2A661B79" w16cex:dateUtc="2024-08-13T14:50:00Z"/>
  <w16cex:commentExtensible w16cex:durableId="2A674F70" w16cex:dateUtc="2024-08-14T12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05049F" w16cid:durableId="2A68539F"/>
  <w16cid:commentId w16cid:paraId="1EC33803" w16cid:durableId="2A6752DA"/>
  <w16cid:commentId w16cid:paraId="53164E32" w16cid:durableId="2A68551B"/>
  <w16cid:commentId w16cid:paraId="5ACA128D" w16cid:durableId="2A66150B"/>
  <w16cid:commentId w16cid:paraId="381D3469" w16cid:durableId="2A6F445A"/>
  <w16cid:commentId w16cid:paraId="726CC7D7" w16cid:durableId="2A6DEA30"/>
  <w16cid:commentId w16cid:paraId="65B6925E" w16cid:durableId="2A6F4716"/>
  <w16cid:commentId w16cid:paraId="51F88A7F" w16cid:durableId="2A67474C"/>
  <w16cid:commentId w16cid:paraId="231E4BA0" w16cid:durableId="2A6DDE56"/>
  <w16cid:commentId w16cid:paraId="3D837D31" w16cid:durableId="2A661B79"/>
  <w16cid:commentId w16cid:paraId="4289AF9C" w16cid:durableId="2A674F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2A93E" w14:textId="77777777" w:rsidR="00261D84" w:rsidRDefault="00261D84" w:rsidP="004668D7">
      <w:r>
        <w:separator/>
      </w:r>
    </w:p>
  </w:endnote>
  <w:endnote w:type="continuationSeparator" w:id="0">
    <w:p w14:paraId="503318AD" w14:textId="77777777" w:rsidR="00261D84" w:rsidRDefault="00261D84" w:rsidP="004668D7">
      <w:r>
        <w:continuationSeparator/>
      </w:r>
    </w:p>
  </w:endnote>
  <w:endnote w:type="continuationNotice" w:id="1">
    <w:p w14:paraId="523D7A32" w14:textId="77777777" w:rsidR="00261D84" w:rsidRDefault="00261D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6213024"/>
      <w:docPartObj>
        <w:docPartGallery w:val="Page Numbers (Bottom of Page)"/>
        <w:docPartUnique/>
      </w:docPartObj>
    </w:sdtPr>
    <w:sdtEndPr/>
    <w:sdtContent>
      <w:p w14:paraId="13446718" w14:textId="3ADDA541" w:rsidR="004668D7" w:rsidRDefault="004668D7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88C38F" w14:textId="77777777" w:rsidR="004668D7" w:rsidRDefault="004668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9DB7B" w14:textId="77777777" w:rsidR="00261D84" w:rsidRDefault="00261D84" w:rsidP="004668D7">
      <w:r>
        <w:separator/>
      </w:r>
    </w:p>
  </w:footnote>
  <w:footnote w:type="continuationSeparator" w:id="0">
    <w:p w14:paraId="68C5A644" w14:textId="77777777" w:rsidR="00261D84" w:rsidRDefault="00261D84" w:rsidP="004668D7">
      <w:r>
        <w:continuationSeparator/>
      </w:r>
    </w:p>
  </w:footnote>
  <w:footnote w:type="continuationNotice" w:id="1">
    <w:p w14:paraId="6A3D55B0" w14:textId="77777777" w:rsidR="00261D84" w:rsidRDefault="00261D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66195"/>
    <w:multiLevelType w:val="hybridMultilevel"/>
    <w:tmpl w:val="DEC6DAB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F065F"/>
    <w:multiLevelType w:val="hybridMultilevel"/>
    <w:tmpl w:val="77FA2E3A"/>
    <w:lvl w:ilvl="0" w:tplc="FFFFFFFF">
      <w:start w:val="1"/>
      <w:numFmt w:val="decimal"/>
      <w:lvlText w:val="%1)"/>
      <w:lvlJc w:val="left"/>
      <w:pPr>
        <w:ind w:left="360" w:hanging="360"/>
      </w:pPr>
      <w:rPr>
        <w:b/>
        <w:b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811E2A"/>
    <w:multiLevelType w:val="hybridMultilevel"/>
    <w:tmpl w:val="DCF65B96"/>
    <w:lvl w:ilvl="0" w:tplc="061A626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624BF"/>
    <w:multiLevelType w:val="hybridMultilevel"/>
    <w:tmpl w:val="2B886E2A"/>
    <w:lvl w:ilvl="0" w:tplc="510001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329573">
    <w:abstractNumId w:val="2"/>
  </w:num>
  <w:num w:numId="2" w16cid:durableId="1548757937">
    <w:abstractNumId w:val="1"/>
  </w:num>
  <w:num w:numId="3" w16cid:durableId="228925108">
    <w:abstractNumId w:val="3"/>
  </w:num>
  <w:num w:numId="4" w16cid:durableId="60418910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oik">
    <w15:presenceInfo w15:providerId="AD" w15:userId="S::mari.koik@just.ee::35ec3d9a-739e-4d69-8d21-732e3e4a96d5"/>
  </w15:person>
  <w15:person w15:author="Piret Elenurm">
    <w15:presenceInfo w15:providerId="AD" w15:userId="S::Piret.Elenurm@just.ee::4e45e1f1-6eff-4699-9639-ef1f32c6ef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4C"/>
    <w:rsid w:val="000024F1"/>
    <w:rsid w:val="00006B21"/>
    <w:rsid w:val="000106EF"/>
    <w:rsid w:val="00010850"/>
    <w:rsid w:val="000128E6"/>
    <w:rsid w:val="00015EF1"/>
    <w:rsid w:val="00031439"/>
    <w:rsid w:val="00031A5F"/>
    <w:rsid w:val="000357C7"/>
    <w:rsid w:val="00035DDD"/>
    <w:rsid w:val="00036127"/>
    <w:rsid w:val="00036A0B"/>
    <w:rsid w:val="00037019"/>
    <w:rsid w:val="00040A4D"/>
    <w:rsid w:val="00051960"/>
    <w:rsid w:val="00051D27"/>
    <w:rsid w:val="000533C4"/>
    <w:rsid w:val="0005386B"/>
    <w:rsid w:val="0005441C"/>
    <w:rsid w:val="000620C3"/>
    <w:rsid w:val="00062C79"/>
    <w:rsid w:val="00072A4D"/>
    <w:rsid w:val="0007386C"/>
    <w:rsid w:val="000747D4"/>
    <w:rsid w:val="00074DBC"/>
    <w:rsid w:val="00074FE4"/>
    <w:rsid w:val="00075D07"/>
    <w:rsid w:val="00077412"/>
    <w:rsid w:val="00092FCF"/>
    <w:rsid w:val="00093B57"/>
    <w:rsid w:val="00096972"/>
    <w:rsid w:val="0009718B"/>
    <w:rsid w:val="000A2200"/>
    <w:rsid w:val="000A5D12"/>
    <w:rsid w:val="000A5DDC"/>
    <w:rsid w:val="000A7ECE"/>
    <w:rsid w:val="000B030A"/>
    <w:rsid w:val="000B2B64"/>
    <w:rsid w:val="000C08D4"/>
    <w:rsid w:val="000C4359"/>
    <w:rsid w:val="000C64B6"/>
    <w:rsid w:val="000C6C52"/>
    <w:rsid w:val="000C6FE0"/>
    <w:rsid w:val="000D4577"/>
    <w:rsid w:val="000D778E"/>
    <w:rsid w:val="000E1D2E"/>
    <w:rsid w:val="000E24EE"/>
    <w:rsid w:val="000E3F72"/>
    <w:rsid w:val="000E778D"/>
    <w:rsid w:val="000F1093"/>
    <w:rsid w:val="000F4C75"/>
    <w:rsid w:val="000F61D9"/>
    <w:rsid w:val="00101C9B"/>
    <w:rsid w:val="00101EDB"/>
    <w:rsid w:val="001021C4"/>
    <w:rsid w:val="00104B81"/>
    <w:rsid w:val="00107D7E"/>
    <w:rsid w:val="001115E8"/>
    <w:rsid w:val="00111F80"/>
    <w:rsid w:val="0011240E"/>
    <w:rsid w:val="0011427E"/>
    <w:rsid w:val="00117C7E"/>
    <w:rsid w:val="00121B9B"/>
    <w:rsid w:val="001226F6"/>
    <w:rsid w:val="00124A0F"/>
    <w:rsid w:val="00133371"/>
    <w:rsid w:val="001346A9"/>
    <w:rsid w:val="001373F8"/>
    <w:rsid w:val="00137D1B"/>
    <w:rsid w:val="00141870"/>
    <w:rsid w:val="0014212E"/>
    <w:rsid w:val="00142ECD"/>
    <w:rsid w:val="001466A6"/>
    <w:rsid w:val="00147A20"/>
    <w:rsid w:val="00151367"/>
    <w:rsid w:val="001520F4"/>
    <w:rsid w:val="00164131"/>
    <w:rsid w:val="001667A1"/>
    <w:rsid w:val="00166BDB"/>
    <w:rsid w:val="001704AE"/>
    <w:rsid w:val="0017081F"/>
    <w:rsid w:val="00174489"/>
    <w:rsid w:val="00175790"/>
    <w:rsid w:val="00180EB2"/>
    <w:rsid w:val="00180F42"/>
    <w:rsid w:val="00182722"/>
    <w:rsid w:val="00184320"/>
    <w:rsid w:val="00184D84"/>
    <w:rsid w:val="00187434"/>
    <w:rsid w:val="00187A88"/>
    <w:rsid w:val="00190E00"/>
    <w:rsid w:val="0019423F"/>
    <w:rsid w:val="001A49DB"/>
    <w:rsid w:val="001A7C15"/>
    <w:rsid w:val="001B2A2F"/>
    <w:rsid w:val="001B2D07"/>
    <w:rsid w:val="001B2DEB"/>
    <w:rsid w:val="001B33CD"/>
    <w:rsid w:val="001B356B"/>
    <w:rsid w:val="001B4890"/>
    <w:rsid w:val="001B4C3C"/>
    <w:rsid w:val="001C3570"/>
    <w:rsid w:val="001D0243"/>
    <w:rsid w:val="001D09FF"/>
    <w:rsid w:val="001D3A27"/>
    <w:rsid w:val="001D3B99"/>
    <w:rsid w:val="001D3DBD"/>
    <w:rsid w:val="001D607A"/>
    <w:rsid w:val="001D63A6"/>
    <w:rsid w:val="001D6FAD"/>
    <w:rsid w:val="001D7299"/>
    <w:rsid w:val="001E1FB3"/>
    <w:rsid w:val="001F749C"/>
    <w:rsid w:val="0020356F"/>
    <w:rsid w:val="00203FCF"/>
    <w:rsid w:val="00206595"/>
    <w:rsid w:val="00206A43"/>
    <w:rsid w:val="00207E53"/>
    <w:rsid w:val="00211BA7"/>
    <w:rsid w:val="00212A2D"/>
    <w:rsid w:val="00212B38"/>
    <w:rsid w:val="00215958"/>
    <w:rsid w:val="00217A1C"/>
    <w:rsid w:val="00217D92"/>
    <w:rsid w:val="00221667"/>
    <w:rsid w:val="00225B78"/>
    <w:rsid w:val="00233BD1"/>
    <w:rsid w:val="00234153"/>
    <w:rsid w:val="00234662"/>
    <w:rsid w:val="00236A8F"/>
    <w:rsid w:val="00241F37"/>
    <w:rsid w:val="002425AA"/>
    <w:rsid w:val="002446F2"/>
    <w:rsid w:val="00246643"/>
    <w:rsid w:val="0025078A"/>
    <w:rsid w:val="00261D84"/>
    <w:rsid w:val="00262A8B"/>
    <w:rsid w:val="00267F1F"/>
    <w:rsid w:val="00272767"/>
    <w:rsid w:val="00274ECE"/>
    <w:rsid w:val="00276577"/>
    <w:rsid w:val="002811C3"/>
    <w:rsid w:val="0028262F"/>
    <w:rsid w:val="00286EF7"/>
    <w:rsid w:val="00295C6C"/>
    <w:rsid w:val="002970DB"/>
    <w:rsid w:val="002A108C"/>
    <w:rsid w:val="002A2E13"/>
    <w:rsid w:val="002A36CE"/>
    <w:rsid w:val="002A4294"/>
    <w:rsid w:val="002A49EE"/>
    <w:rsid w:val="002A4F37"/>
    <w:rsid w:val="002A544A"/>
    <w:rsid w:val="002A57D1"/>
    <w:rsid w:val="002A5D42"/>
    <w:rsid w:val="002B3489"/>
    <w:rsid w:val="002C1115"/>
    <w:rsid w:val="002C2A69"/>
    <w:rsid w:val="002C6C5C"/>
    <w:rsid w:val="002E3FED"/>
    <w:rsid w:val="002F0D17"/>
    <w:rsid w:val="002F0F67"/>
    <w:rsid w:val="002F67E6"/>
    <w:rsid w:val="002F71D7"/>
    <w:rsid w:val="002F7E0B"/>
    <w:rsid w:val="0030011C"/>
    <w:rsid w:val="0030265E"/>
    <w:rsid w:val="00302A36"/>
    <w:rsid w:val="00303CAC"/>
    <w:rsid w:val="00304015"/>
    <w:rsid w:val="00306163"/>
    <w:rsid w:val="00306F6C"/>
    <w:rsid w:val="00314FF6"/>
    <w:rsid w:val="0031622E"/>
    <w:rsid w:val="0032207E"/>
    <w:rsid w:val="0032398A"/>
    <w:rsid w:val="003255EA"/>
    <w:rsid w:val="0033138B"/>
    <w:rsid w:val="00332E9F"/>
    <w:rsid w:val="003336CF"/>
    <w:rsid w:val="00334530"/>
    <w:rsid w:val="00334941"/>
    <w:rsid w:val="0033567F"/>
    <w:rsid w:val="00347EEC"/>
    <w:rsid w:val="003510DD"/>
    <w:rsid w:val="00360A08"/>
    <w:rsid w:val="003613BE"/>
    <w:rsid w:val="00361C97"/>
    <w:rsid w:val="00362F9F"/>
    <w:rsid w:val="0036396B"/>
    <w:rsid w:val="00367C07"/>
    <w:rsid w:val="003705C8"/>
    <w:rsid w:val="00370C1A"/>
    <w:rsid w:val="003729AC"/>
    <w:rsid w:val="003741F3"/>
    <w:rsid w:val="0037424F"/>
    <w:rsid w:val="003747CE"/>
    <w:rsid w:val="00375F88"/>
    <w:rsid w:val="0038051C"/>
    <w:rsid w:val="003857CF"/>
    <w:rsid w:val="00393F80"/>
    <w:rsid w:val="00397B73"/>
    <w:rsid w:val="003A2CFC"/>
    <w:rsid w:val="003A3468"/>
    <w:rsid w:val="003A4947"/>
    <w:rsid w:val="003A53BC"/>
    <w:rsid w:val="003A582E"/>
    <w:rsid w:val="003A63AE"/>
    <w:rsid w:val="003A64AD"/>
    <w:rsid w:val="003A742A"/>
    <w:rsid w:val="003C19C2"/>
    <w:rsid w:val="003C4C59"/>
    <w:rsid w:val="003D01D7"/>
    <w:rsid w:val="003D1EA2"/>
    <w:rsid w:val="003D3483"/>
    <w:rsid w:val="003D4E34"/>
    <w:rsid w:val="003D7184"/>
    <w:rsid w:val="003E10F8"/>
    <w:rsid w:val="003E2F74"/>
    <w:rsid w:val="003E5875"/>
    <w:rsid w:val="003F0A9A"/>
    <w:rsid w:val="003F353E"/>
    <w:rsid w:val="00400E2F"/>
    <w:rsid w:val="004010C3"/>
    <w:rsid w:val="00401B57"/>
    <w:rsid w:val="004031F2"/>
    <w:rsid w:val="00407D7C"/>
    <w:rsid w:val="004107DE"/>
    <w:rsid w:val="0041204B"/>
    <w:rsid w:val="00413227"/>
    <w:rsid w:val="00413E6F"/>
    <w:rsid w:val="00413EE2"/>
    <w:rsid w:val="0041561A"/>
    <w:rsid w:val="004177AA"/>
    <w:rsid w:val="00420ACF"/>
    <w:rsid w:val="004212D2"/>
    <w:rsid w:val="00421B5E"/>
    <w:rsid w:val="00422971"/>
    <w:rsid w:val="00422995"/>
    <w:rsid w:val="00422AF4"/>
    <w:rsid w:val="00426E5B"/>
    <w:rsid w:val="00431198"/>
    <w:rsid w:val="00433DA6"/>
    <w:rsid w:val="00441105"/>
    <w:rsid w:val="00441705"/>
    <w:rsid w:val="00441A49"/>
    <w:rsid w:val="00444E34"/>
    <w:rsid w:val="00446DCC"/>
    <w:rsid w:val="0045138F"/>
    <w:rsid w:val="004525F4"/>
    <w:rsid w:val="00453DDD"/>
    <w:rsid w:val="00456430"/>
    <w:rsid w:val="0046247B"/>
    <w:rsid w:val="00463383"/>
    <w:rsid w:val="00463FF0"/>
    <w:rsid w:val="004668D7"/>
    <w:rsid w:val="00470756"/>
    <w:rsid w:val="004728DF"/>
    <w:rsid w:val="0047424F"/>
    <w:rsid w:val="00474B5E"/>
    <w:rsid w:val="004759B7"/>
    <w:rsid w:val="00480396"/>
    <w:rsid w:val="0048218B"/>
    <w:rsid w:val="004874F3"/>
    <w:rsid w:val="00490971"/>
    <w:rsid w:val="00493A61"/>
    <w:rsid w:val="00495F9B"/>
    <w:rsid w:val="0049627E"/>
    <w:rsid w:val="004A1052"/>
    <w:rsid w:val="004A3174"/>
    <w:rsid w:val="004A455D"/>
    <w:rsid w:val="004A4714"/>
    <w:rsid w:val="004A515D"/>
    <w:rsid w:val="004A5834"/>
    <w:rsid w:val="004A7649"/>
    <w:rsid w:val="004A76C0"/>
    <w:rsid w:val="004A7B4E"/>
    <w:rsid w:val="004B2BEC"/>
    <w:rsid w:val="004B2E0C"/>
    <w:rsid w:val="004C1F7A"/>
    <w:rsid w:val="004C597E"/>
    <w:rsid w:val="004C6A50"/>
    <w:rsid w:val="004D476C"/>
    <w:rsid w:val="004D5633"/>
    <w:rsid w:val="004D5CF4"/>
    <w:rsid w:val="004E658B"/>
    <w:rsid w:val="004E7113"/>
    <w:rsid w:val="004F04D4"/>
    <w:rsid w:val="004F35C9"/>
    <w:rsid w:val="004F4010"/>
    <w:rsid w:val="004F43B8"/>
    <w:rsid w:val="00501F54"/>
    <w:rsid w:val="005073C6"/>
    <w:rsid w:val="005110F7"/>
    <w:rsid w:val="00512A98"/>
    <w:rsid w:val="005173FF"/>
    <w:rsid w:val="00517A35"/>
    <w:rsid w:val="00521F94"/>
    <w:rsid w:val="0052776D"/>
    <w:rsid w:val="0052790D"/>
    <w:rsid w:val="00532B77"/>
    <w:rsid w:val="005340D3"/>
    <w:rsid w:val="005350A9"/>
    <w:rsid w:val="00535485"/>
    <w:rsid w:val="00540CF1"/>
    <w:rsid w:val="00545828"/>
    <w:rsid w:val="005516EA"/>
    <w:rsid w:val="00551DA3"/>
    <w:rsid w:val="0055263D"/>
    <w:rsid w:val="005536AE"/>
    <w:rsid w:val="00553B18"/>
    <w:rsid w:val="005549F4"/>
    <w:rsid w:val="00565005"/>
    <w:rsid w:val="00565FFA"/>
    <w:rsid w:val="0057085E"/>
    <w:rsid w:val="00570B9B"/>
    <w:rsid w:val="005719C5"/>
    <w:rsid w:val="00574353"/>
    <w:rsid w:val="00574493"/>
    <w:rsid w:val="005833CD"/>
    <w:rsid w:val="005843C6"/>
    <w:rsid w:val="005848A7"/>
    <w:rsid w:val="0058561F"/>
    <w:rsid w:val="005865A5"/>
    <w:rsid w:val="005937AB"/>
    <w:rsid w:val="005937F0"/>
    <w:rsid w:val="00597BCA"/>
    <w:rsid w:val="005A0116"/>
    <w:rsid w:val="005A1BD8"/>
    <w:rsid w:val="005A22B4"/>
    <w:rsid w:val="005A2340"/>
    <w:rsid w:val="005A367D"/>
    <w:rsid w:val="005A417E"/>
    <w:rsid w:val="005A5F9D"/>
    <w:rsid w:val="005B4204"/>
    <w:rsid w:val="005B537F"/>
    <w:rsid w:val="005B5649"/>
    <w:rsid w:val="005B58E8"/>
    <w:rsid w:val="005B594C"/>
    <w:rsid w:val="005B651C"/>
    <w:rsid w:val="005C4666"/>
    <w:rsid w:val="005C4F96"/>
    <w:rsid w:val="005D0D6B"/>
    <w:rsid w:val="005D257F"/>
    <w:rsid w:val="005E497F"/>
    <w:rsid w:val="005E5CA9"/>
    <w:rsid w:val="005F0707"/>
    <w:rsid w:val="005F0991"/>
    <w:rsid w:val="005F7DB9"/>
    <w:rsid w:val="00600466"/>
    <w:rsid w:val="00600BC5"/>
    <w:rsid w:val="00602E4D"/>
    <w:rsid w:val="00607BC0"/>
    <w:rsid w:val="0061285F"/>
    <w:rsid w:val="006202D5"/>
    <w:rsid w:val="00622680"/>
    <w:rsid w:val="00622897"/>
    <w:rsid w:val="006271B1"/>
    <w:rsid w:val="00633353"/>
    <w:rsid w:val="00635C12"/>
    <w:rsid w:val="00636A07"/>
    <w:rsid w:val="00637BA9"/>
    <w:rsid w:val="00641733"/>
    <w:rsid w:val="00641AB1"/>
    <w:rsid w:val="00641F6E"/>
    <w:rsid w:val="00645A9C"/>
    <w:rsid w:val="006563FF"/>
    <w:rsid w:val="006614E3"/>
    <w:rsid w:val="00663EF1"/>
    <w:rsid w:val="00664202"/>
    <w:rsid w:val="0066799B"/>
    <w:rsid w:val="006702A2"/>
    <w:rsid w:val="00670B52"/>
    <w:rsid w:val="00670DDB"/>
    <w:rsid w:val="006740BC"/>
    <w:rsid w:val="006749E9"/>
    <w:rsid w:val="00675117"/>
    <w:rsid w:val="006752B6"/>
    <w:rsid w:val="00675CEB"/>
    <w:rsid w:val="006761D0"/>
    <w:rsid w:val="0068052B"/>
    <w:rsid w:val="00682F72"/>
    <w:rsid w:val="00686BEC"/>
    <w:rsid w:val="006967A0"/>
    <w:rsid w:val="00696D41"/>
    <w:rsid w:val="006A1636"/>
    <w:rsid w:val="006A1953"/>
    <w:rsid w:val="006A2D28"/>
    <w:rsid w:val="006A43FF"/>
    <w:rsid w:val="006A455E"/>
    <w:rsid w:val="006A4DE9"/>
    <w:rsid w:val="006A531B"/>
    <w:rsid w:val="006A5DB6"/>
    <w:rsid w:val="006A701F"/>
    <w:rsid w:val="006B6BB4"/>
    <w:rsid w:val="006B6DFF"/>
    <w:rsid w:val="006B7FFE"/>
    <w:rsid w:val="006C2D67"/>
    <w:rsid w:val="006C5565"/>
    <w:rsid w:val="006C67CA"/>
    <w:rsid w:val="006C7144"/>
    <w:rsid w:val="006D4F34"/>
    <w:rsid w:val="006D59B0"/>
    <w:rsid w:val="006E03DF"/>
    <w:rsid w:val="006E0B74"/>
    <w:rsid w:val="006E524D"/>
    <w:rsid w:val="006F00A0"/>
    <w:rsid w:val="006F5543"/>
    <w:rsid w:val="006F6FD9"/>
    <w:rsid w:val="006F7AF4"/>
    <w:rsid w:val="007008F1"/>
    <w:rsid w:val="00706BAC"/>
    <w:rsid w:val="00713D97"/>
    <w:rsid w:val="00716D89"/>
    <w:rsid w:val="00717B7E"/>
    <w:rsid w:val="0072092D"/>
    <w:rsid w:val="0072187D"/>
    <w:rsid w:val="00721976"/>
    <w:rsid w:val="00721B99"/>
    <w:rsid w:val="00722748"/>
    <w:rsid w:val="0072319D"/>
    <w:rsid w:val="00731731"/>
    <w:rsid w:val="0073296A"/>
    <w:rsid w:val="00734CB1"/>
    <w:rsid w:val="00736E0A"/>
    <w:rsid w:val="007421CB"/>
    <w:rsid w:val="00742D5F"/>
    <w:rsid w:val="007442BE"/>
    <w:rsid w:val="00744647"/>
    <w:rsid w:val="00754B77"/>
    <w:rsid w:val="00762F08"/>
    <w:rsid w:val="00763F5E"/>
    <w:rsid w:val="007745A8"/>
    <w:rsid w:val="007762EA"/>
    <w:rsid w:val="00777B55"/>
    <w:rsid w:val="00777DAF"/>
    <w:rsid w:val="00783EA9"/>
    <w:rsid w:val="007929C2"/>
    <w:rsid w:val="00794415"/>
    <w:rsid w:val="0079559D"/>
    <w:rsid w:val="00795E89"/>
    <w:rsid w:val="007A13E3"/>
    <w:rsid w:val="007A3F98"/>
    <w:rsid w:val="007A4DBB"/>
    <w:rsid w:val="007A59DA"/>
    <w:rsid w:val="007A75A3"/>
    <w:rsid w:val="007B37A4"/>
    <w:rsid w:val="007B4AB5"/>
    <w:rsid w:val="007C0A65"/>
    <w:rsid w:val="007C0BE4"/>
    <w:rsid w:val="007C1C72"/>
    <w:rsid w:val="007D5285"/>
    <w:rsid w:val="007D780C"/>
    <w:rsid w:val="007D7847"/>
    <w:rsid w:val="007E0890"/>
    <w:rsid w:val="007E326D"/>
    <w:rsid w:val="007E43BB"/>
    <w:rsid w:val="007E688F"/>
    <w:rsid w:val="008131AE"/>
    <w:rsid w:val="0081524C"/>
    <w:rsid w:val="008165B8"/>
    <w:rsid w:val="008174CE"/>
    <w:rsid w:val="00820D33"/>
    <w:rsid w:val="008240F3"/>
    <w:rsid w:val="00827D46"/>
    <w:rsid w:val="00830255"/>
    <w:rsid w:val="00841171"/>
    <w:rsid w:val="00842CA3"/>
    <w:rsid w:val="00845618"/>
    <w:rsid w:val="00845CE6"/>
    <w:rsid w:val="0084601C"/>
    <w:rsid w:val="00846544"/>
    <w:rsid w:val="00851DEE"/>
    <w:rsid w:val="008532A2"/>
    <w:rsid w:val="00853C24"/>
    <w:rsid w:val="00854A6F"/>
    <w:rsid w:val="00855109"/>
    <w:rsid w:val="00857559"/>
    <w:rsid w:val="0087104C"/>
    <w:rsid w:val="0087298F"/>
    <w:rsid w:val="0087319A"/>
    <w:rsid w:val="00874AE8"/>
    <w:rsid w:val="00874E3F"/>
    <w:rsid w:val="00875DF2"/>
    <w:rsid w:val="008765DE"/>
    <w:rsid w:val="00876643"/>
    <w:rsid w:val="008768E7"/>
    <w:rsid w:val="00877086"/>
    <w:rsid w:val="00877213"/>
    <w:rsid w:val="00880DBD"/>
    <w:rsid w:val="00883C8B"/>
    <w:rsid w:val="008848E7"/>
    <w:rsid w:val="00885DB6"/>
    <w:rsid w:val="0088798D"/>
    <w:rsid w:val="00887A48"/>
    <w:rsid w:val="008905D1"/>
    <w:rsid w:val="00896AD4"/>
    <w:rsid w:val="008A4148"/>
    <w:rsid w:val="008A43E5"/>
    <w:rsid w:val="008A649E"/>
    <w:rsid w:val="008A7622"/>
    <w:rsid w:val="008B3B7B"/>
    <w:rsid w:val="008B5108"/>
    <w:rsid w:val="008B5A8A"/>
    <w:rsid w:val="008B71B2"/>
    <w:rsid w:val="008C0E27"/>
    <w:rsid w:val="008C63FE"/>
    <w:rsid w:val="008D1925"/>
    <w:rsid w:val="008D48A7"/>
    <w:rsid w:val="008D6839"/>
    <w:rsid w:val="008E7100"/>
    <w:rsid w:val="008E7443"/>
    <w:rsid w:val="008F2F10"/>
    <w:rsid w:val="008F5CD5"/>
    <w:rsid w:val="008F7A54"/>
    <w:rsid w:val="008F7CCB"/>
    <w:rsid w:val="00901632"/>
    <w:rsid w:val="00901B88"/>
    <w:rsid w:val="00904FE8"/>
    <w:rsid w:val="0091059F"/>
    <w:rsid w:val="00912973"/>
    <w:rsid w:val="009129D4"/>
    <w:rsid w:val="00914163"/>
    <w:rsid w:val="009152D5"/>
    <w:rsid w:val="00915D21"/>
    <w:rsid w:val="009226D8"/>
    <w:rsid w:val="00922989"/>
    <w:rsid w:val="00923809"/>
    <w:rsid w:val="00923A6C"/>
    <w:rsid w:val="009242EE"/>
    <w:rsid w:val="009251A0"/>
    <w:rsid w:val="0092520B"/>
    <w:rsid w:val="00927BE2"/>
    <w:rsid w:val="00930E5A"/>
    <w:rsid w:val="00934CEC"/>
    <w:rsid w:val="0093536D"/>
    <w:rsid w:val="00936729"/>
    <w:rsid w:val="00942811"/>
    <w:rsid w:val="00942FDA"/>
    <w:rsid w:val="0094594C"/>
    <w:rsid w:val="00954522"/>
    <w:rsid w:val="00955DB3"/>
    <w:rsid w:val="00962714"/>
    <w:rsid w:val="0096277E"/>
    <w:rsid w:val="00964E8B"/>
    <w:rsid w:val="00965B03"/>
    <w:rsid w:val="00965E8D"/>
    <w:rsid w:val="00967D9A"/>
    <w:rsid w:val="00970428"/>
    <w:rsid w:val="00976216"/>
    <w:rsid w:val="00976F63"/>
    <w:rsid w:val="009819FA"/>
    <w:rsid w:val="0099296A"/>
    <w:rsid w:val="00995AE5"/>
    <w:rsid w:val="009A6297"/>
    <w:rsid w:val="009A6D13"/>
    <w:rsid w:val="009B40B0"/>
    <w:rsid w:val="009B48F8"/>
    <w:rsid w:val="009C12F5"/>
    <w:rsid w:val="009D1B7F"/>
    <w:rsid w:val="009D3ADB"/>
    <w:rsid w:val="009E1B36"/>
    <w:rsid w:val="009E2A6D"/>
    <w:rsid w:val="009F15E4"/>
    <w:rsid w:val="009F36E0"/>
    <w:rsid w:val="009F3DAD"/>
    <w:rsid w:val="009F42EA"/>
    <w:rsid w:val="00A01E28"/>
    <w:rsid w:val="00A02255"/>
    <w:rsid w:val="00A035EA"/>
    <w:rsid w:val="00A05F63"/>
    <w:rsid w:val="00A12F61"/>
    <w:rsid w:val="00A14905"/>
    <w:rsid w:val="00A14DCA"/>
    <w:rsid w:val="00A15B52"/>
    <w:rsid w:val="00A22647"/>
    <w:rsid w:val="00A235B6"/>
    <w:rsid w:val="00A2433C"/>
    <w:rsid w:val="00A24D70"/>
    <w:rsid w:val="00A325EF"/>
    <w:rsid w:val="00A32E3B"/>
    <w:rsid w:val="00A346E7"/>
    <w:rsid w:val="00A40931"/>
    <w:rsid w:val="00A531C8"/>
    <w:rsid w:val="00A538CC"/>
    <w:rsid w:val="00A54837"/>
    <w:rsid w:val="00A574DF"/>
    <w:rsid w:val="00A575F7"/>
    <w:rsid w:val="00A57FE4"/>
    <w:rsid w:val="00A600F4"/>
    <w:rsid w:val="00A64354"/>
    <w:rsid w:val="00A65362"/>
    <w:rsid w:val="00A653D8"/>
    <w:rsid w:val="00A6603B"/>
    <w:rsid w:val="00A66F09"/>
    <w:rsid w:val="00A7138C"/>
    <w:rsid w:val="00A80EA1"/>
    <w:rsid w:val="00A81342"/>
    <w:rsid w:val="00A82A4B"/>
    <w:rsid w:val="00A82AF4"/>
    <w:rsid w:val="00A85137"/>
    <w:rsid w:val="00A87A46"/>
    <w:rsid w:val="00A92ECF"/>
    <w:rsid w:val="00A94771"/>
    <w:rsid w:val="00A97B39"/>
    <w:rsid w:val="00AA2A7F"/>
    <w:rsid w:val="00AA5860"/>
    <w:rsid w:val="00AB1AD8"/>
    <w:rsid w:val="00AB2030"/>
    <w:rsid w:val="00AB6A25"/>
    <w:rsid w:val="00AC2711"/>
    <w:rsid w:val="00AC4455"/>
    <w:rsid w:val="00AC7266"/>
    <w:rsid w:val="00AD0208"/>
    <w:rsid w:val="00AD48B6"/>
    <w:rsid w:val="00AE2C37"/>
    <w:rsid w:val="00AE55DF"/>
    <w:rsid w:val="00AF103E"/>
    <w:rsid w:val="00AF2385"/>
    <w:rsid w:val="00AF382F"/>
    <w:rsid w:val="00AF394D"/>
    <w:rsid w:val="00AF47B2"/>
    <w:rsid w:val="00AF5352"/>
    <w:rsid w:val="00AF5668"/>
    <w:rsid w:val="00AF5C1B"/>
    <w:rsid w:val="00B01D39"/>
    <w:rsid w:val="00B064C8"/>
    <w:rsid w:val="00B12DBB"/>
    <w:rsid w:val="00B14424"/>
    <w:rsid w:val="00B14756"/>
    <w:rsid w:val="00B17696"/>
    <w:rsid w:val="00B20F6A"/>
    <w:rsid w:val="00B23183"/>
    <w:rsid w:val="00B26B33"/>
    <w:rsid w:val="00B31999"/>
    <w:rsid w:val="00B3437A"/>
    <w:rsid w:val="00B35634"/>
    <w:rsid w:val="00B35D7B"/>
    <w:rsid w:val="00B36192"/>
    <w:rsid w:val="00B379BA"/>
    <w:rsid w:val="00B41A50"/>
    <w:rsid w:val="00B421F0"/>
    <w:rsid w:val="00B432C6"/>
    <w:rsid w:val="00B4504C"/>
    <w:rsid w:val="00B46EEB"/>
    <w:rsid w:val="00B520AC"/>
    <w:rsid w:val="00B53573"/>
    <w:rsid w:val="00B619F4"/>
    <w:rsid w:val="00B675ED"/>
    <w:rsid w:val="00B6787F"/>
    <w:rsid w:val="00B71474"/>
    <w:rsid w:val="00B7219E"/>
    <w:rsid w:val="00B80188"/>
    <w:rsid w:val="00B87147"/>
    <w:rsid w:val="00B91CA0"/>
    <w:rsid w:val="00B95CE0"/>
    <w:rsid w:val="00B96384"/>
    <w:rsid w:val="00B96686"/>
    <w:rsid w:val="00B9792C"/>
    <w:rsid w:val="00B979FC"/>
    <w:rsid w:val="00BA03A7"/>
    <w:rsid w:val="00BA1846"/>
    <w:rsid w:val="00BA3155"/>
    <w:rsid w:val="00BB06DE"/>
    <w:rsid w:val="00BB4197"/>
    <w:rsid w:val="00BB7948"/>
    <w:rsid w:val="00BC5BFC"/>
    <w:rsid w:val="00BC6916"/>
    <w:rsid w:val="00BD0443"/>
    <w:rsid w:val="00BD0B1A"/>
    <w:rsid w:val="00BE1A6C"/>
    <w:rsid w:val="00BE5D44"/>
    <w:rsid w:val="00BF02EF"/>
    <w:rsid w:val="00BF2B77"/>
    <w:rsid w:val="00BF5101"/>
    <w:rsid w:val="00BF678C"/>
    <w:rsid w:val="00BF6A16"/>
    <w:rsid w:val="00BF75BC"/>
    <w:rsid w:val="00BF7984"/>
    <w:rsid w:val="00C015B4"/>
    <w:rsid w:val="00C01DCD"/>
    <w:rsid w:val="00C05840"/>
    <w:rsid w:val="00C05A9F"/>
    <w:rsid w:val="00C06670"/>
    <w:rsid w:val="00C11E8F"/>
    <w:rsid w:val="00C15E2D"/>
    <w:rsid w:val="00C209D0"/>
    <w:rsid w:val="00C2186E"/>
    <w:rsid w:val="00C2409B"/>
    <w:rsid w:val="00C249BD"/>
    <w:rsid w:val="00C2617F"/>
    <w:rsid w:val="00C2636D"/>
    <w:rsid w:val="00C268BB"/>
    <w:rsid w:val="00C3601F"/>
    <w:rsid w:val="00C372B5"/>
    <w:rsid w:val="00C37D1B"/>
    <w:rsid w:val="00C404A1"/>
    <w:rsid w:val="00C4264A"/>
    <w:rsid w:val="00C4288A"/>
    <w:rsid w:val="00C45BBA"/>
    <w:rsid w:val="00C52BA7"/>
    <w:rsid w:val="00C52BCD"/>
    <w:rsid w:val="00C54BC1"/>
    <w:rsid w:val="00C56A3F"/>
    <w:rsid w:val="00C56B24"/>
    <w:rsid w:val="00C60B0C"/>
    <w:rsid w:val="00C64305"/>
    <w:rsid w:val="00C706EA"/>
    <w:rsid w:val="00C7517C"/>
    <w:rsid w:val="00C92313"/>
    <w:rsid w:val="00C92688"/>
    <w:rsid w:val="00C92C66"/>
    <w:rsid w:val="00C93A41"/>
    <w:rsid w:val="00C952B7"/>
    <w:rsid w:val="00C954CC"/>
    <w:rsid w:val="00C956B3"/>
    <w:rsid w:val="00C95B48"/>
    <w:rsid w:val="00C96EC2"/>
    <w:rsid w:val="00C975A4"/>
    <w:rsid w:val="00C97D27"/>
    <w:rsid w:val="00CA0379"/>
    <w:rsid w:val="00CA191C"/>
    <w:rsid w:val="00CA3BEF"/>
    <w:rsid w:val="00CB094C"/>
    <w:rsid w:val="00CB3EF1"/>
    <w:rsid w:val="00CB4FB8"/>
    <w:rsid w:val="00CB51E9"/>
    <w:rsid w:val="00CB56F9"/>
    <w:rsid w:val="00CB764A"/>
    <w:rsid w:val="00CC30AB"/>
    <w:rsid w:val="00CC3394"/>
    <w:rsid w:val="00CC370D"/>
    <w:rsid w:val="00CC576D"/>
    <w:rsid w:val="00CD110D"/>
    <w:rsid w:val="00CD3334"/>
    <w:rsid w:val="00CD5DEF"/>
    <w:rsid w:val="00CD7388"/>
    <w:rsid w:val="00CE0BC4"/>
    <w:rsid w:val="00CE4FB6"/>
    <w:rsid w:val="00CE506D"/>
    <w:rsid w:val="00CE50BB"/>
    <w:rsid w:val="00CE644F"/>
    <w:rsid w:val="00CE7341"/>
    <w:rsid w:val="00CF2448"/>
    <w:rsid w:val="00CF2B6F"/>
    <w:rsid w:val="00CF301C"/>
    <w:rsid w:val="00CF5462"/>
    <w:rsid w:val="00CF57C9"/>
    <w:rsid w:val="00D002C6"/>
    <w:rsid w:val="00D101C6"/>
    <w:rsid w:val="00D121ED"/>
    <w:rsid w:val="00D17F39"/>
    <w:rsid w:val="00D20376"/>
    <w:rsid w:val="00D239E1"/>
    <w:rsid w:val="00D3055C"/>
    <w:rsid w:val="00D31C71"/>
    <w:rsid w:val="00D32F8A"/>
    <w:rsid w:val="00D444A9"/>
    <w:rsid w:val="00D54AF6"/>
    <w:rsid w:val="00D661EE"/>
    <w:rsid w:val="00D66CE5"/>
    <w:rsid w:val="00D66D2B"/>
    <w:rsid w:val="00D675A5"/>
    <w:rsid w:val="00D7226F"/>
    <w:rsid w:val="00D75047"/>
    <w:rsid w:val="00D810EE"/>
    <w:rsid w:val="00D84E32"/>
    <w:rsid w:val="00D87716"/>
    <w:rsid w:val="00D913D8"/>
    <w:rsid w:val="00D928E2"/>
    <w:rsid w:val="00D951E1"/>
    <w:rsid w:val="00D96B91"/>
    <w:rsid w:val="00D97B8F"/>
    <w:rsid w:val="00DA0473"/>
    <w:rsid w:val="00DA0649"/>
    <w:rsid w:val="00DA4C7B"/>
    <w:rsid w:val="00DB32CC"/>
    <w:rsid w:val="00DB3FD3"/>
    <w:rsid w:val="00DC1FA6"/>
    <w:rsid w:val="00DC7986"/>
    <w:rsid w:val="00DD0A92"/>
    <w:rsid w:val="00DD29C9"/>
    <w:rsid w:val="00DE4C32"/>
    <w:rsid w:val="00DE57AC"/>
    <w:rsid w:val="00DE77F0"/>
    <w:rsid w:val="00DF205C"/>
    <w:rsid w:val="00DF2F15"/>
    <w:rsid w:val="00DF40BD"/>
    <w:rsid w:val="00DF7842"/>
    <w:rsid w:val="00E0049A"/>
    <w:rsid w:val="00E00B32"/>
    <w:rsid w:val="00E055B1"/>
    <w:rsid w:val="00E06E35"/>
    <w:rsid w:val="00E102C0"/>
    <w:rsid w:val="00E129C6"/>
    <w:rsid w:val="00E13C99"/>
    <w:rsid w:val="00E14B10"/>
    <w:rsid w:val="00E14DB9"/>
    <w:rsid w:val="00E14E79"/>
    <w:rsid w:val="00E20BB0"/>
    <w:rsid w:val="00E2218A"/>
    <w:rsid w:val="00E23AB3"/>
    <w:rsid w:val="00E31E88"/>
    <w:rsid w:val="00E46939"/>
    <w:rsid w:val="00E5425B"/>
    <w:rsid w:val="00E562B5"/>
    <w:rsid w:val="00E56D15"/>
    <w:rsid w:val="00E56DF1"/>
    <w:rsid w:val="00E56EF9"/>
    <w:rsid w:val="00E57A0A"/>
    <w:rsid w:val="00E5EA7D"/>
    <w:rsid w:val="00E65CB4"/>
    <w:rsid w:val="00E66CF6"/>
    <w:rsid w:val="00E7015D"/>
    <w:rsid w:val="00E70A28"/>
    <w:rsid w:val="00E72B50"/>
    <w:rsid w:val="00E7336A"/>
    <w:rsid w:val="00E734A9"/>
    <w:rsid w:val="00E75850"/>
    <w:rsid w:val="00E77270"/>
    <w:rsid w:val="00E77E93"/>
    <w:rsid w:val="00E808DD"/>
    <w:rsid w:val="00E81D3C"/>
    <w:rsid w:val="00E90783"/>
    <w:rsid w:val="00E91DB7"/>
    <w:rsid w:val="00E94B46"/>
    <w:rsid w:val="00EA1A4C"/>
    <w:rsid w:val="00EA4D8E"/>
    <w:rsid w:val="00EA56A1"/>
    <w:rsid w:val="00EA70AC"/>
    <w:rsid w:val="00EB0B14"/>
    <w:rsid w:val="00EB2A9E"/>
    <w:rsid w:val="00EB399D"/>
    <w:rsid w:val="00EB5672"/>
    <w:rsid w:val="00EC2C9B"/>
    <w:rsid w:val="00EC331C"/>
    <w:rsid w:val="00EC7F32"/>
    <w:rsid w:val="00ED03BE"/>
    <w:rsid w:val="00ED0ADB"/>
    <w:rsid w:val="00ED16AF"/>
    <w:rsid w:val="00ED2FA4"/>
    <w:rsid w:val="00ED74B4"/>
    <w:rsid w:val="00EE4AAB"/>
    <w:rsid w:val="00EE560D"/>
    <w:rsid w:val="00EF0EE5"/>
    <w:rsid w:val="00EF289D"/>
    <w:rsid w:val="00EF2C3F"/>
    <w:rsid w:val="00F07881"/>
    <w:rsid w:val="00F10308"/>
    <w:rsid w:val="00F14951"/>
    <w:rsid w:val="00F232BF"/>
    <w:rsid w:val="00F24EEE"/>
    <w:rsid w:val="00F27470"/>
    <w:rsid w:val="00F40385"/>
    <w:rsid w:val="00F40E20"/>
    <w:rsid w:val="00F50CA9"/>
    <w:rsid w:val="00F513A0"/>
    <w:rsid w:val="00F51543"/>
    <w:rsid w:val="00F5442E"/>
    <w:rsid w:val="00F61054"/>
    <w:rsid w:val="00F6371D"/>
    <w:rsid w:val="00F6741A"/>
    <w:rsid w:val="00F7614F"/>
    <w:rsid w:val="00F80345"/>
    <w:rsid w:val="00F8092E"/>
    <w:rsid w:val="00F81728"/>
    <w:rsid w:val="00F82341"/>
    <w:rsid w:val="00F82809"/>
    <w:rsid w:val="00F83F83"/>
    <w:rsid w:val="00F8724E"/>
    <w:rsid w:val="00F97068"/>
    <w:rsid w:val="00F977C5"/>
    <w:rsid w:val="00FA16A0"/>
    <w:rsid w:val="00FA6A43"/>
    <w:rsid w:val="00FB0A83"/>
    <w:rsid w:val="00FB6AE6"/>
    <w:rsid w:val="00FC0CC5"/>
    <w:rsid w:val="00FC4786"/>
    <w:rsid w:val="00FD2661"/>
    <w:rsid w:val="00FD3452"/>
    <w:rsid w:val="00FD41C7"/>
    <w:rsid w:val="00FE0823"/>
    <w:rsid w:val="00FE26EE"/>
    <w:rsid w:val="00FE454C"/>
    <w:rsid w:val="00FF0954"/>
    <w:rsid w:val="00FF0FB1"/>
    <w:rsid w:val="00FF58DE"/>
    <w:rsid w:val="01026E7C"/>
    <w:rsid w:val="027C761A"/>
    <w:rsid w:val="047AC7CF"/>
    <w:rsid w:val="04C54C49"/>
    <w:rsid w:val="058C9427"/>
    <w:rsid w:val="063BDAFD"/>
    <w:rsid w:val="0677DC5D"/>
    <w:rsid w:val="072573C2"/>
    <w:rsid w:val="07BEFE48"/>
    <w:rsid w:val="0841DE19"/>
    <w:rsid w:val="087BEF8E"/>
    <w:rsid w:val="0A4226BA"/>
    <w:rsid w:val="0AD594BA"/>
    <w:rsid w:val="0C586F8F"/>
    <w:rsid w:val="0E015291"/>
    <w:rsid w:val="0E19F9F8"/>
    <w:rsid w:val="0E40815A"/>
    <w:rsid w:val="0E73A0CE"/>
    <w:rsid w:val="0EE508A2"/>
    <w:rsid w:val="0EF086E6"/>
    <w:rsid w:val="0F1DDE77"/>
    <w:rsid w:val="1147D62E"/>
    <w:rsid w:val="11C6E70F"/>
    <w:rsid w:val="1204D281"/>
    <w:rsid w:val="13650F6F"/>
    <w:rsid w:val="1680ED86"/>
    <w:rsid w:val="17F486BD"/>
    <w:rsid w:val="18466966"/>
    <w:rsid w:val="1888AFDC"/>
    <w:rsid w:val="18E747AD"/>
    <w:rsid w:val="195DF227"/>
    <w:rsid w:val="1A236626"/>
    <w:rsid w:val="1A3185B9"/>
    <w:rsid w:val="1A34AACC"/>
    <w:rsid w:val="1B1C5E81"/>
    <w:rsid w:val="1BBEE363"/>
    <w:rsid w:val="1BC1A8CE"/>
    <w:rsid w:val="1BE56FC4"/>
    <w:rsid w:val="1C6ACA1B"/>
    <w:rsid w:val="1C984EDC"/>
    <w:rsid w:val="1CB69139"/>
    <w:rsid w:val="1CD9CA2F"/>
    <w:rsid w:val="1E0E8707"/>
    <w:rsid w:val="202309A3"/>
    <w:rsid w:val="21FDBD35"/>
    <w:rsid w:val="2248588A"/>
    <w:rsid w:val="22F2334B"/>
    <w:rsid w:val="23C4CEC2"/>
    <w:rsid w:val="23F4A50C"/>
    <w:rsid w:val="24893E4F"/>
    <w:rsid w:val="24AEC21C"/>
    <w:rsid w:val="250372DF"/>
    <w:rsid w:val="255F017A"/>
    <w:rsid w:val="264A517D"/>
    <w:rsid w:val="26AA82C9"/>
    <w:rsid w:val="2776FE23"/>
    <w:rsid w:val="277B66D5"/>
    <w:rsid w:val="278DFB71"/>
    <w:rsid w:val="280C9920"/>
    <w:rsid w:val="283B33DE"/>
    <w:rsid w:val="290BFABE"/>
    <w:rsid w:val="29896E7C"/>
    <w:rsid w:val="2A24045F"/>
    <w:rsid w:val="2C654866"/>
    <w:rsid w:val="2C6BA15A"/>
    <w:rsid w:val="2E8FE1A7"/>
    <w:rsid w:val="2EA52325"/>
    <w:rsid w:val="2F7E595E"/>
    <w:rsid w:val="2FB1115B"/>
    <w:rsid w:val="2FB4D702"/>
    <w:rsid w:val="30B98435"/>
    <w:rsid w:val="30E3A41F"/>
    <w:rsid w:val="320FC62F"/>
    <w:rsid w:val="329345B7"/>
    <w:rsid w:val="33756282"/>
    <w:rsid w:val="3626A13B"/>
    <w:rsid w:val="36364891"/>
    <w:rsid w:val="3657DF36"/>
    <w:rsid w:val="3719FEA2"/>
    <w:rsid w:val="37F858C3"/>
    <w:rsid w:val="39950D83"/>
    <w:rsid w:val="39B10494"/>
    <w:rsid w:val="3AFA444A"/>
    <w:rsid w:val="3B6BBECE"/>
    <w:rsid w:val="3B74262B"/>
    <w:rsid w:val="3BD14873"/>
    <w:rsid w:val="3C518348"/>
    <w:rsid w:val="3D60DCBF"/>
    <w:rsid w:val="3F446A84"/>
    <w:rsid w:val="3F589AB3"/>
    <w:rsid w:val="3F8D6483"/>
    <w:rsid w:val="3FBA92BB"/>
    <w:rsid w:val="406A670B"/>
    <w:rsid w:val="4075050A"/>
    <w:rsid w:val="410D17A4"/>
    <w:rsid w:val="4162A68E"/>
    <w:rsid w:val="42128CA9"/>
    <w:rsid w:val="42427787"/>
    <w:rsid w:val="46CBAB11"/>
    <w:rsid w:val="474EF6FF"/>
    <w:rsid w:val="48190398"/>
    <w:rsid w:val="4842106C"/>
    <w:rsid w:val="4849AA5E"/>
    <w:rsid w:val="48800C57"/>
    <w:rsid w:val="48B8B173"/>
    <w:rsid w:val="48E00157"/>
    <w:rsid w:val="4B4FBA9D"/>
    <w:rsid w:val="4B52EBDD"/>
    <w:rsid w:val="4BE75CE9"/>
    <w:rsid w:val="4D20CF1A"/>
    <w:rsid w:val="4E5C4F1A"/>
    <w:rsid w:val="4E6A35D3"/>
    <w:rsid w:val="4F0FA312"/>
    <w:rsid w:val="501CF224"/>
    <w:rsid w:val="5068EBFD"/>
    <w:rsid w:val="51791FAB"/>
    <w:rsid w:val="51FD4C0D"/>
    <w:rsid w:val="52567CC8"/>
    <w:rsid w:val="534209C7"/>
    <w:rsid w:val="534F8572"/>
    <w:rsid w:val="5523984A"/>
    <w:rsid w:val="553E933C"/>
    <w:rsid w:val="554B2979"/>
    <w:rsid w:val="55FD3856"/>
    <w:rsid w:val="567D6E15"/>
    <w:rsid w:val="56CFBB8C"/>
    <w:rsid w:val="5712CF6D"/>
    <w:rsid w:val="572EF56D"/>
    <w:rsid w:val="57729CEC"/>
    <w:rsid w:val="586B5086"/>
    <w:rsid w:val="58B407B0"/>
    <w:rsid w:val="5923BA1B"/>
    <w:rsid w:val="59349534"/>
    <w:rsid w:val="5A49D1B6"/>
    <w:rsid w:val="5D120DBD"/>
    <w:rsid w:val="5D43942E"/>
    <w:rsid w:val="5D4C6D9A"/>
    <w:rsid w:val="5D80E0AF"/>
    <w:rsid w:val="5DE0FD22"/>
    <w:rsid w:val="5DE1BBEE"/>
    <w:rsid w:val="5DF399BA"/>
    <w:rsid w:val="5E48DEDF"/>
    <w:rsid w:val="5FF901C7"/>
    <w:rsid w:val="613B4D64"/>
    <w:rsid w:val="61FA7A4B"/>
    <w:rsid w:val="63698E54"/>
    <w:rsid w:val="63D364BB"/>
    <w:rsid w:val="63F48F48"/>
    <w:rsid w:val="64956866"/>
    <w:rsid w:val="6606451C"/>
    <w:rsid w:val="673EF314"/>
    <w:rsid w:val="684DB9CD"/>
    <w:rsid w:val="6916CB10"/>
    <w:rsid w:val="69FEE1D7"/>
    <w:rsid w:val="6AC4EF0D"/>
    <w:rsid w:val="6D5D0664"/>
    <w:rsid w:val="6D751517"/>
    <w:rsid w:val="6DB44A74"/>
    <w:rsid w:val="6F66E645"/>
    <w:rsid w:val="70157959"/>
    <w:rsid w:val="70FCA129"/>
    <w:rsid w:val="718AE7C1"/>
    <w:rsid w:val="7297F6B8"/>
    <w:rsid w:val="729A0521"/>
    <w:rsid w:val="740AC858"/>
    <w:rsid w:val="74212A81"/>
    <w:rsid w:val="7422FF18"/>
    <w:rsid w:val="7499991E"/>
    <w:rsid w:val="769129F0"/>
    <w:rsid w:val="7769D8CE"/>
    <w:rsid w:val="77F3B580"/>
    <w:rsid w:val="78A3CB45"/>
    <w:rsid w:val="7938A4A3"/>
    <w:rsid w:val="794948FD"/>
    <w:rsid w:val="79923B00"/>
    <w:rsid w:val="79C6D866"/>
    <w:rsid w:val="7A651845"/>
    <w:rsid w:val="7B848206"/>
    <w:rsid w:val="7C25F1A1"/>
    <w:rsid w:val="7D61E44A"/>
    <w:rsid w:val="7DDA52E7"/>
    <w:rsid w:val="7EA0C32F"/>
    <w:rsid w:val="7F1912AF"/>
    <w:rsid w:val="7FCFB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738F"/>
  <w15:docId w15:val="{F97E02E2-9754-44A6-B8C8-BB00B960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B594C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722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6614E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B594C"/>
    <w:pPr>
      <w:spacing w:after="160" w:line="252" w:lineRule="auto"/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BF678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F678C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F678C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D16AF"/>
    <w:pPr>
      <w:spacing w:after="0"/>
    </w:pPr>
    <w:rPr>
      <w:rFonts w:ascii="Calibri" w:hAnsi="Calibri" w:cs="Calibr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D16AF"/>
    <w:rPr>
      <w:rFonts w:ascii="Calibri" w:hAnsi="Calibri" w:cs="Calibri"/>
      <w:b/>
      <w:bCs/>
      <w:kern w:val="0"/>
      <w:sz w:val="20"/>
      <w:szCs w:val="20"/>
      <w14:ligatures w14:val="none"/>
    </w:rPr>
  </w:style>
  <w:style w:type="character" w:customStyle="1" w:styleId="mm">
    <w:name w:val="mm"/>
    <w:basedOn w:val="Liguvaikefont"/>
    <w:rsid w:val="00E90783"/>
  </w:style>
  <w:style w:type="character" w:styleId="Hperlink">
    <w:name w:val="Hyperlink"/>
    <w:basedOn w:val="Liguvaikefont"/>
    <w:uiPriority w:val="99"/>
    <w:semiHidden/>
    <w:unhideWhenUsed/>
    <w:rsid w:val="00E90783"/>
    <w:rPr>
      <w:color w:val="0000FF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6614E3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styleId="Tugev">
    <w:name w:val="Strong"/>
    <w:basedOn w:val="Liguvaikefont"/>
    <w:uiPriority w:val="22"/>
    <w:qFormat/>
    <w:rsid w:val="006614E3"/>
    <w:rPr>
      <w:b/>
      <w:bCs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7226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Normaallaadveeb">
    <w:name w:val="Normal (Web)"/>
    <w:basedOn w:val="Normaallaad"/>
    <w:uiPriority w:val="99"/>
    <w:unhideWhenUsed/>
    <w:rsid w:val="000747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Redaktsioon">
    <w:name w:val="Revision"/>
    <w:hidden/>
    <w:uiPriority w:val="99"/>
    <w:semiHidden/>
    <w:rsid w:val="005A22B4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4668D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668D7"/>
    <w:rPr>
      <w:rFonts w:ascii="Calibri" w:hAnsi="Calibri" w:cs="Calibri"/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4668D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668D7"/>
    <w:rPr>
      <w:rFonts w:ascii="Calibri" w:hAnsi="Calibri" w:cs="Calibri"/>
      <w:kern w:val="0"/>
      <w14:ligatures w14:val="none"/>
    </w:rPr>
  </w:style>
  <w:style w:type="character" w:customStyle="1" w:styleId="tyhik">
    <w:name w:val="tyhik"/>
    <w:basedOn w:val="Liguvaikefont"/>
    <w:rsid w:val="002C2A69"/>
  </w:style>
  <w:style w:type="character" w:customStyle="1" w:styleId="ui-provider">
    <w:name w:val="ui-provider"/>
    <w:basedOn w:val="Liguvaikefont"/>
    <w:rsid w:val="00164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HXU5DPSK444F-1907963284-19823</_dlc_DocId>
    <_dlc_DocIdUrl xmlns="aff8a95a-bdca-4bd1-9f28-df5ebd643b89">
      <Url>https://kontor.rik.ee/projektid_valispartneritega/_layouts/15/DocIdRedir.aspx?ID=HXU5DPSK444F-1907963284-19823</Url>
      <Description>HXU5DPSK444F-1907963284-19823</Description>
    </_dlc_DocIdUrl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027549-2D2A-4F1E-82A7-7E0E4D8D07A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1EF431-F755-4A66-B2BF-20F3E1C9CF32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aff8a95a-bdca-4bd1-9f28-df5ebd643b89"/>
    <ds:schemaRef ds:uri="a73be6a9-67eb-46ae-9de8-8938dc5167a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0B0FFCB-B3F1-4270-B6EB-173DDD78C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73be6a9-67eb-46ae-9de8-8938dc51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2541CA-5D82-49BF-830E-A7489703476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860695-9871-4F00-A9B8-12B3DC8FE5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Kaasik</dc:creator>
  <cp:keywords/>
  <dc:description/>
  <cp:lastModifiedBy>Piret Elenurm</cp:lastModifiedBy>
  <cp:revision>2</cp:revision>
  <dcterms:created xsi:type="dcterms:W3CDTF">2024-08-22T06:03:00Z</dcterms:created>
  <dcterms:modified xsi:type="dcterms:W3CDTF">2024-08-22T06:03:00Z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_dlc_DocIdItemGuid">
    <vt:lpwstr>b965386d-a87e-49e7-adf0-ed14a7b571b5</vt:lpwstr>
  </property>
</Properties>
</file>